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1365DE" w14:textId="77777777" w:rsidR="00F16218" w:rsidRPr="00F16218" w:rsidRDefault="00F16218" w:rsidP="00F16218">
      <w:pPr>
        <w:pStyle w:val="BodyTextIndent"/>
        <w:spacing w:line="240" w:lineRule="auto"/>
        <w:jc w:val="center"/>
        <w:rPr>
          <w:rFonts w:ascii="GHEA Grapalat" w:hAnsi="GHEA Grapalat"/>
          <w:i w:val="0"/>
          <w:sz w:val="22"/>
          <w:lang w:val="af-ZA"/>
        </w:rPr>
      </w:pPr>
      <w:r w:rsidRPr="00F16218">
        <w:rPr>
          <w:rFonts w:ascii="GHEA Grapalat" w:hAnsi="GHEA Grapalat"/>
          <w:i w:val="0"/>
          <w:sz w:val="22"/>
          <w:lang w:val="af-ZA"/>
        </w:rPr>
        <w:t>ՀԱՅՏԱՐԱՐՈՒԹՅՈՒՆ</w:t>
      </w:r>
    </w:p>
    <w:p w14:paraId="2437A90D" w14:textId="77777777" w:rsidR="00F16218" w:rsidRPr="00F16218" w:rsidRDefault="00F16218" w:rsidP="00F16218">
      <w:pPr>
        <w:pStyle w:val="BodyTextIndent"/>
        <w:spacing w:line="240" w:lineRule="auto"/>
        <w:jc w:val="center"/>
        <w:rPr>
          <w:rFonts w:ascii="GHEA Grapalat" w:hAnsi="GHEA Grapalat"/>
          <w:i w:val="0"/>
          <w:sz w:val="22"/>
          <w:lang w:val="af-ZA"/>
        </w:rPr>
      </w:pPr>
      <w:r w:rsidRPr="00F16218">
        <w:rPr>
          <w:rFonts w:ascii="GHEA Grapalat" w:hAnsi="GHEA Grapalat"/>
          <w:i w:val="0"/>
          <w:sz w:val="22"/>
          <w:lang w:val="af-ZA"/>
        </w:rPr>
        <w:t>ԳՆԱՆՇՄԱՆ ՀԱՐՑՄԱՆ ՄԱՍԻՆ</w:t>
      </w:r>
    </w:p>
    <w:p w14:paraId="065D226E" w14:textId="77777777" w:rsidR="00F16218" w:rsidRPr="00F16218" w:rsidRDefault="00F16218" w:rsidP="00F16218">
      <w:pPr>
        <w:pStyle w:val="BodyTextIndent"/>
        <w:spacing w:line="240" w:lineRule="auto"/>
        <w:jc w:val="center"/>
        <w:rPr>
          <w:rFonts w:ascii="GHEA Grapalat" w:hAnsi="GHEA Grapalat"/>
          <w:i w:val="0"/>
          <w:sz w:val="22"/>
          <w:lang w:val="af-ZA"/>
        </w:rPr>
      </w:pPr>
    </w:p>
    <w:p w14:paraId="3DFE8D1C" w14:textId="77777777" w:rsidR="00F16218" w:rsidRPr="00F16218" w:rsidRDefault="00F16218" w:rsidP="00F16218">
      <w:pPr>
        <w:pStyle w:val="BodyTextIndent"/>
        <w:spacing w:line="240" w:lineRule="auto"/>
        <w:jc w:val="center"/>
        <w:rPr>
          <w:rFonts w:ascii="GHEA Grapalat" w:hAnsi="GHEA Grapalat"/>
          <w:i w:val="0"/>
          <w:sz w:val="22"/>
          <w:lang w:val="af-ZA"/>
        </w:rPr>
      </w:pPr>
      <w:r w:rsidRPr="00F16218">
        <w:rPr>
          <w:rFonts w:ascii="GHEA Grapalat" w:hAnsi="GHEA Grapalat"/>
          <w:i w:val="0"/>
          <w:sz w:val="22"/>
          <w:lang w:val="af-ZA"/>
        </w:rPr>
        <w:t>Հայտարարության սույն տեքստը հաստատված է գնահատող հանձնաժողովի</w:t>
      </w:r>
    </w:p>
    <w:p w14:paraId="69783905" w14:textId="219272C4" w:rsidR="00F16218" w:rsidRPr="00F16218" w:rsidRDefault="00F16218" w:rsidP="00F16218">
      <w:pPr>
        <w:pStyle w:val="BodyTextIndent"/>
        <w:spacing w:line="240" w:lineRule="auto"/>
        <w:jc w:val="center"/>
        <w:rPr>
          <w:rFonts w:ascii="GHEA Grapalat" w:hAnsi="GHEA Grapalat"/>
          <w:i w:val="0"/>
          <w:lang w:val="af-ZA"/>
        </w:rPr>
      </w:pPr>
      <w:r w:rsidRPr="00F16218">
        <w:rPr>
          <w:rFonts w:ascii="GHEA Grapalat" w:hAnsi="GHEA Grapalat"/>
          <w:i w:val="0"/>
          <w:sz w:val="22"/>
          <w:lang w:val="af-ZA"/>
        </w:rPr>
        <w:t xml:space="preserve">2025 թվականի </w:t>
      </w:r>
      <w:r w:rsidR="0097605A">
        <w:rPr>
          <w:rFonts w:ascii="GHEA Grapalat" w:hAnsi="GHEA Grapalat"/>
          <w:i w:val="0"/>
          <w:sz w:val="22"/>
          <w:lang w:val="hy-AM"/>
        </w:rPr>
        <w:t>նոյեմբերի 28</w:t>
      </w:r>
      <w:r w:rsidRPr="00F16218">
        <w:rPr>
          <w:rFonts w:ascii="GHEA Grapalat" w:hAnsi="GHEA Grapalat"/>
          <w:i w:val="0"/>
          <w:sz w:val="22"/>
          <w:lang w:val="af-ZA"/>
        </w:rPr>
        <w:t>-ի որոշմամբ, Արձանագրություն թիվ 1, կետ  2</w:t>
      </w:r>
    </w:p>
    <w:p w14:paraId="44306A74" w14:textId="77777777" w:rsidR="00F16218" w:rsidRPr="00F16218" w:rsidRDefault="00F16218" w:rsidP="00F16218">
      <w:pPr>
        <w:pStyle w:val="BodyTextIndent"/>
        <w:spacing w:line="240" w:lineRule="auto"/>
        <w:jc w:val="center"/>
        <w:rPr>
          <w:rFonts w:ascii="GHEA Grapalat" w:hAnsi="GHEA Grapalat"/>
          <w:i w:val="0"/>
          <w:lang w:val="af-ZA"/>
        </w:rPr>
      </w:pPr>
    </w:p>
    <w:p w14:paraId="1070C4BA" w14:textId="48E8A6A0" w:rsidR="00F16218" w:rsidRPr="00F16218" w:rsidRDefault="00F16218" w:rsidP="00F16218">
      <w:pPr>
        <w:pStyle w:val="BodyTextIndent"/>
        <w:spacing w:line="240" w:lineRule="auto"/>
        <w:jc w:val="center"/>
        <w:rPr>
          <w:rFonts w:ascii="GHEA Grapalat" w:hAnsi="GHEA Grapalat"/>
          <w:i w:val="0"/>
          <w:lang w:val="af-ZA"/>
        </w:rPr>
      </w:pPr>
      <w:r w:rsidRPr="00F16218">
        <w:rPr>
          <w:rFonts w:ascii="GHEA Grapalat" w:hAnsi="GHEA Grapalat"/>
          <w:i w:val="0"/>
          <w:sz w:val="22"/>
          <w:lang w:val="af-ZA"/>
        </w:rPr>
        <w:t>Ընթացակարգի ծածկագիրը`</w:t>
      </w:r>
      <w:r w:rsidRPr="00F16218">
        <w:rPr>
          <w:rFonts w:ascii="GHEA Grapalat" w:hAnsi="GHEA Grapalat"/>
          <w:i w:val="0"/>
          <w:lang w:val="af-ZA"/>
        </w:rPr>
        <w:t xml:space="preserve">  </w:t>
      </w:r>
      <w:r w:rsidRPr="00F16218">
        <w:rPr>
          <w:rFonts w:ascii="GHEA Grapalat" w:hAnsi="GHEA Grapalat"/>
          <w:b/>
          <w:i w:val="0"/>
          <w:lang w:val="af-ZA"/>
        </w:rPr>
        <w:t>ԵՔԼ-ԳՀԾՁԲ-</w:t>
      </w:r>
      <w:r w:rsidR="0097605A">
        <w:rPr>
          <w:rFonts w:ascii="GHEA Grapalat" w:hAnsi="GHEA Grapalat"/>
          <w:b/>
          <w:i w:val="0"/>
          <w:lang w:val="af-ZA"/>
        </w:rPr>
        <w:t>26/8</w:t>
      </w:r>
      <w:r w:rsidRPr="00F16218">
        <w:rPr>
          <w:rFonts w:ascii="GHEA Grapalat" w:hAnsi="GHEA Grapalat"/>
          <w:i w:val="0"/>
          <w:lang w:val="af-ZA"/>
        </w:rPr>
        <w:t xml:space="preserve">      </w:t>
      </w:r>
    </w:p>
    <w:p w14:paraId="5137CC37" w14:textId="77777777" w:rsidR="00F16218" w:rsidRPr="00F16218" w:rsidRDefault="00F16218" w:rsidP="00F16218">
      <w:pPr>
        <w:pStyle w:val="BodyTextIndent"/>
        <w:spacing w:line="240" w:lineRule="auto"/>
        <w:rPr>
          <w:rFonts w:ascii="GHEA Grapalat" w:hAnsi="GHEA Grapalat"/>
          <w:i w:val="0"/>
          <w:lang w:val="af-ZA"/>
        </w:rPr>
      </w:pPr>
    </w:p>
    <w:p w14:paraId="64A2401B" w14:textId="75A5BB71" w:rsidR="00F16218" w:rsidRPr="00F16218" w:rsidRDefault="006E0A98" w:rsidP="00F16218">
      <w:pPr>
        <w:pStyle w:val="BodyTextIndent"/>
        <w:spacing w:line="240" w:lineRule="auto"/>
        <w:ind w:firstLine="708"/>
        <w:rPr>
          <w:rFonts w:ascii="GHEA Grapalat" w:hAnsi="GHEA Grapalat"/>
          <w:i w:val="0"/>
          <w:lang w:val="af-ZA"/>
        </w:rPr>
      </w:pPr>
      <w:r>
        <w:rPr>
          <w:rFonts w:ascii="GHEA Grapalat" w:hAnsi="GHEA Grapalat"/>
          <w:i w:val="0"/>
          <w:lang w:val="af-ZA"/>
        </w:rPr>
        <w:t xml:space="preserve">Պատվիրատուն` </w:t>
      </w:r>
      <w:r>
        <w:rPr>
          <w:rFonts w:ascii="GHEA Grapalat" w:hAnsi="GHEA Grapalat"/>
          <w:i w:val="0"/>
          <w:lang w:val="hy-AM"/>
        </w:rPr>
        <w:t>«</w:t>
      </w:r>
      <w:r w:rsidR="00F16218" w:rsidRPr="00F16218">
        <w:rPr>
          <w:rFonts w:ascii="GHEA Grapalat" w:hAnsi="GHEA Grapalat"/>
          <w:i w:val="0"/>
          <w:lang w:val="af-ZA"/>
        </w:rPr>
        <w:t>Երքաղլույս</w:t>
      </w:r>
      <w:r>
        <w:rPr>
          <w:rFonts w:ascii="GHEA Grapalat" w:hAnsi="GHEA Grapalat"/>
          <w:i w:val="0"/>
          <w:lang w:val="hy-AM"/>
        </w:rPr>
        <w:t>»</w:t>
      </w:r>
      <w:r w:rsidR="00F16218" w:rsidRPr="00F16218">
        <w:rPr>
          <w:rFonts w:ascii="GHEA Grapalat" w:hAnsi="GHEA Grapalat"/>
          <w:i w:val="0"/>
          <w:lang w:val="af-ZA"/>
        </w:rPr>
        <w:t xml:space="preserve"> ՓԲԸ, որը գտնվում է ք. Երևան, Բուզանդի 1/4 հասցեում, հայտարարում է գնանշման հարցում, որն իրականացվում է մեկ փուլով:</w:t>
      </w:r>
    </w:p>
    <w:p w14:paraId="002A056A" w14:textId="77777777" w:rsidR="00E80C14" w:rsidRPr="000D0EF0" w:rsidRDefault="00F16218" w:rsidP="00E80C14">
      <w:pPr>
        <w:pStyle w:val="BodyTextIndent"/>
        <w:spacing w:line="240" w:lineRule="auto"/>
        <w:ind w:firstLine="0"/>
        <w:rPr>
          <w:rFonts w:ascii="GHEA Grapalat" w:hAnsi="GHEA Grapalat"/>
          <w:i w:val="0"/>
          <w:lang w:val="af-ZA"/>
        </w:rPr>
      </w:pPr>
      <w:r w:rsidRPr="00F16218">
        <w:rPr>
          <w:rFonts w:ascii="GHEA Grapalat" w:hAnsi="GHEA Grapalat"/>
          <w:i w:val="0"/>
          <w:lang w:val="af-ZA"/>
        </w:rPr>
        <w:tab/>
      </w:r>
      <w:r w:rsidR="00E80C14" w:rsidRPr="000D0EF0">
        <w:rPr>
          <w:rFonts w:ascii="GHEA Grapalat" w:hAnsi="GHEA Grapalat"/>
          <w:i w:val="0"/>
          <w:lang w:val="af-ZA"/>
        </w:rPr>
        <w:t xml:space="preserve">Գնանշման հարցման ընտրված մասնակցին սահմանված կարգով կառաջարկվի կնքել </w:t>
      </w:r>
      <w:r w:rsidR="00E80C14" w:rsidRPr="00834449">
        <w:rPr>
          <w:rFonts w:ascii="GHEA Grapalat" w:hAnsi="GHEA Grapalat"/>
          <w:i w:val="0"/>
          <w:lang w:val="af-ZA"/>
        </w:rPr>
        <w:t xml:space="preserve">հենասյան հիմքերի վերականգնման </w:t>
      </w:r>
      <w:r w:rsidR="00E80C14" w:rsidRPr="000D0EF0">
        <w:rPr>
          <w:rFonts w:ascii="GHEA Grapalat" w:hAnsi="GHEA Grapalat"/>
          <w:i w:val="0"/>
          <w:lang w:val="af-ZA"/>
        </w:rPr>
        <w:t>ծառայությունների մատուցման պայմանագիր (այսուհետ`պայմանագիր):</w:t>
      </w:r>
    </w:p>
    <w:p w14:paraId="023B1CD4" w14:textId="0F3F0831" w:rsidR="00F16218" w:rsidRPr="00F16218" w:rsidRDefault="00F16218" w:rsidP="00F16218">
      <w:pPr>
        <w:pStyle w:val="BodyTextIndent"/>
        <w:spacing w:line="240" w:lineRule="auto"/>
        <w:ind w:firstLine="0"/>
        <w:rPr>
          <w:rFonts w:ascii="GHEA Grapalat" w:hAnsi="GHEA Grapalat"/>
          <w:i w:val="0"/>
          <w:lang w:val="af-ZA"/>
        </w:rPr>
      </w:pPr>
      <w:r w:rsidRPr="00F16218">
        <w:rPr>
          <w:rFonts w:ascii="GHEA Grapalat" w:hAnsi="GHEA Grapalat"/>
          <w:i w:val="0"/>
          <w:sz w:val="16"/>
          <w:szCs w:val="16"/>
          <w:lang w:val="af-ZA"/>
        </w:rPr>
        <w:t xml:space="preserve"> </w:t>
      </w:r>
      <w:r w:rsidRPr="00F16218">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30CDAFF5" w14:textId="77777777" w:rsidR="00F16218" w:rsidRPr="00F16218" w:rsidRDefault="00F16218" w:rsidP="00F16218">
      <w:pPr>
        <w:ind w:firstLine="720"/>
        <w:jc w:val="both"/>
        <w:rPr>
          <w:rFonts w:ascii="GHEA Grapalat" w:hAnsi="GHEA Grapalat"/>
          <w:sz w:val="20"/>
          <w:szCs w:val="20"/>
          <w:lang w:val="af-ZA"/>
        </w:rPr>
      </w:pPr>
      <w:r w:rsidRPr="00F16218">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DE413A9" w14:textId="77777777" w:rsidR="00F16218" w:rsidRPr="00F16218" w:rsidRDefault="00F16218" w:rsidP="00F16218">
      <w:pPr>
        <w:pStyle w:val="BodyTextIndent"/>
        <w:spacing w:line="240" w:lineRule="auto"/>
        <w:rPr>
          <w:rFonts w:ascii="GHEA Grapalat" w:hAnsi="GHEA Grapalat"/>
          <w:i w:val="0"/>
          <w:lang w:val="af-ZA"/>
        </w:rPr>
      </w:pPr>
      <w:r w:rsidRPr="00F16218">
        <w:rPr>
          <w:rFonts w:ascii="GHEA Grapalat" w:hAnsi="GHEA Grapalat"/>
          <w:i w:val="0"/>
          <w:lang w:val="af-ZA"/>
        </w:rPr>
        <w:t xml:space="preserve">Ընտրված մասնակիցը որոշվում է </w:t>
      </w:r>
      <w:bookmarkStart w:id="0" w:name="_Hlk23167512"/>
      <w:r w:rsidRPr="00F16218">
        <w:rPr>
          <w:rFonts w:ascii="GHEA Grapalat" w:hAnsi="GHEA Grapalat"/>
          <w:i w:val="0"/>
          <w:lang w:val="af-ZA"/>
        </w:rPr>
        <w:t xml:space="preserve">ոչ գնային պայմաններով բավարար գնահատված </w:t>
      </w:r>
      <w:bookmarkEnd w:id="0"/>
      <w:r w:rsidRPr="00F16218">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11D31A15" w14:textId="77777777" w:rsidR="00F16218" w:rsidRPr="00F16218" w:rsidRDefault="00F16218" w:rsidP="00F16218">
      <w:pPr>
        <w:pStyle w:val="BodyTextIndent"/>
        <w:spacing w:line="240" w:lineRule="auto"/>
        <w:rPr>
          <w:rFonts w:ascii="GHEA Grapalat" w:hAnsi="GHEA Grapalat"/>
          <w:i w:val="0"/>
          <w:lang w:val="af-ZA"/>
        </w:rPr>
      </w:pPr>
      <w:r w:rsidRPr="00F16218">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6A9C4961" w14:textId="77777777" w:rsidR="00F16218" w:rsidRPr="00F16218" w:rsidRDefault="00F16218" w:rsidP="00F16218">
      <w:pPr>
        <w:pStyle w:val="BodyTextIndent"/>
        <w:spacing w:line="240" w:lineRule="auto"/>
        <w:rPr>
          <w:rFonts w:ascii="GHEA Grapalat" w:hAnsi="GHEA Grapalat"/>
          <w:i w:val="0"/>
          <w:lang w:val="af-ZA"/>
        </w:rPr>
      </w:pPr>
      <w:r w:rsidRPr="00F16218">
        <w:rPr>
          <w:rFonts w:ascii="GHEA Grapalat" w:hAnsi="GHEA Grapalat"/>
          <w:i w:val="0"/>
          <w:lang w:val="af-ZA"/>
        </w:rPr>
        <w:t>Սույն ընթացակարգի հայտերն անհրաժեշտ է ներկայացնել</w:t>
      </w:r>
      <w:r w:rsidRPr="00F16218">
        <w:rPr>
          <w:rFonts w:ascii="GHEA Grapalat" w:hAnsi="GHEA Grapalat"/>
          <w:i w:val="0"/>
          <w:lang w:val="af-ZA" w:eastAsia="ru-RU"/>
        </w:rPr>
        <w:t xml:space="preserve"> </w:t>
      </w:r>
      <w:r w:rsidRPr="00F16218">
        <w:rPr>
          <w:rFonts w:ascii="GHEA Grapalat" w:hAnsi="GHEA Grapalat"/>
          <w:i w:val="0"/>
          <w:lang w:val="af-ZA"/>
        </w:rPr>
        <w:t xml:space="preserve">ք. Երևան, Բուզանդի 1/4  հասցեով, փաստաթղթային ձևով մինչև սույն հայտարարության հրապարակման օրվանից հաշված 7-րդ օրը ժամը            11.00-ը: </w:t>
      </w:r>
    </w:p>
    <w:p w14:paraId="08B7FF75" w14:textId="77777777" w:rsidR="00F16218" w:rsidRPr="00F16218" w:rsidRDefault="00F16218" w:rsidP="00F16218">
      <w:pPr>
        <w:pStyle w:val="BodyTextIndent"/>
        <w:spacing w:line="240" w:lineRule="auto"/>
        <w:rPr>
          <w:rFonts w:ascii="GHEA Grapalat" w:hAnsi="GHEA Grapalat"/>
          <w:i w:val="0"/>
          <w:lang w:val="af-ZA"/>
        </w:rPr>
      </w:pPr>
      <w:r w:rsidRPr="00F16218">
        <w:rPr>
          <w:rFonts w:ascii="GHEA Grapalat" w:hAnsi="GHEA Grapalat"/>
          <w:i w:val="0"/>
          <w:lang w:val="af-ZA"/>
        </w:rPr>
        <w:t xml:space="preserve">Հայտերը, հայերենից բացի, կարող են ներկայացվել նաև անգլերեն կամ ռուսերեն: </w:t>
      </w:r>
    </w:p>
    <w:p w14:paraId="15CFF097" w14:textId="19DA665F" w:rsidR="00F16218" w:rsidRPr="00F16218" w:rsidRDefault="00F16218" w:rsidP="00F16218">
      <w:pPr>
        <w:pStyle w:val="BodyTextIndent"/>
        <w:spacing w:line="240" w:lineRule="auto"/>
        <w:ind w:firstLine="708"/>
        <w:rPr>
          <w:rFonts w:ascii="GHEA Grapalat" w:hAnsi="GHEA Grapalat"/>
          <w:b/>
          <w:i w:val="0"/>
          <w:lang w:val="af-ZA"/>
        </w:rPr>
      </w:pPr>
      <w:r w:rsidRPr="00F16218">
        <w:rPr>
          <w:rFonts w:ascii="GHEA Grapalat" w:hAnsi="GHEA Grapalat"/>
          <w:i w:val="0"/>
          <w:lang w:val="af-ZA"/>
        </w:rPr>
        <w:t xml:space="preserve">Հայտերի բացումը տեղի կունենա, ք. Երևան, Բուզանդի 1/4 հասցեում, </w:t>
      </w:r>
      <w:r w:rsidRPr="00274460">
        <w:rPr>
          <w:rFonts w:ascii="GHEA Grapalat" w:hAnsi="GHEA Grapalat"/>
          <w:b/>
          <w:i w:val="0"/>
          <w:lang w:val="af-ZA"/>
        </w:rPr>
        <w:t xml:space="preserve">2025թ-ի </w:t>
      </w:r>
      <w:r w:rsidR="0097605A">
        <w:rPr>
          <w:rFonts w:ascii="GHEA Grapalat" w:hAnsi="GHEA Grapalat"/>
          <w:b/>
          <w:i w:val="0"/>
          <w:lang w:val="hy-AM"/>
        </w:rPr>
        <w:t>դեկտեմբերի 5</w:t>
      </w:r>
      <w:r w:rsidRPr="00274460">
        <w:rPr>
          <w:rFonts w:ascii="GHEA Grapalat" w:hAnsi="GHEA Grapalat"/>
          <w:b/>
          <w:i w:val="0"/>
          <w:lang w:val="af-ZA"/>
        </w:rPr>
        <w:t>-ին` ժամը</w:t>
      </w:r>
      <w:r w:rsidRPr="00F16218">
        <w:rPr>
          <w:rFonts w:ascii="GHEA Grapalat" w:hAnsi="GHEA Grapalat"/>
          <w:b/>
          <w:i w:val="0"/>
          <w:lang w:val="af-ZA"/>
        </w:rPr>
        <w:t xml:space="preserve"> 11.00-ին։   </w:t>
      </w:r>
    </w:p>
    <w:p w14:paraId="654D9676" w14:textId="77777777" w:rsidR="00F16218" w:rsidRPr="00F16218" w:rsidRDefault="00F16218" w:rsidP="00F16218">
      <w:pPr>
        <w:ind w:firstLine="720"/>
        <w:jc w:val="both"/>
        <w:rPr>
          <w:rFonts w:ascii="GHEA Grapalat" w:hAnsi="GHEA Grapalat"/>
          <w:sz w:val="20"/>
          <w:szCs w:val="20"/>
          <w:lang w:val="hy-AM"/>
        </w:rPr>
      </w:pPr>
      <w:r w:rsidRPr="00F16218">
        <w:rPr>
          <w:rFonts w:ascii="GHEA Grapalat" w:hAnsi="GHEA Grapalat"/>
          <w:sz w:val="20"/>
          <w:szCs w:val="20"/>
          <w:lang w:val="af-ZA"/>
        </w:rPr>
        <w:t>Սույն ընթացակարգի վերաբերյալ բողոք</w:t>
      </w:r>
      <w:r w:rsidRPr="00F16218">
        <w:rPr>
          <w:rFonts w:ascii="GHEA Grapalat" w:hAnsi="GHEA Grapalat"/>
          <w:sz w:val="20"/>
          <w:szCs w:val="20"/>
          <w:lang w:val="hy-AM"/>
        </w:rPr>
        <w:t xml:space="preserve">արկումն իրականացվում է </w:t>
      </w:r>
      <w:r w:rsidRPr="00F16218">
        <w:rPr>
          <w:rFonts w:ascii="GHEA Grapalat" w:hAnsi="GHEA Grapalat"/>
          <w:sz w:val="16"/>
          <w:szCs w:val="16"/>
          <w:lang w:val="af-ZA"/>
        </w:rPr>
        <w:t xml:space="preserve"> </w:t>
      </w:r>
      <w:r w:rsidRPr="00F16218">
        <w:rPr>
          <w:rFonts w:ascii="GHEA Grapalat" w:hAnsi="GHEA Grapalat"/>
          <w:sz w:val="20"/>
          <w:szCs w:val="20"/>
          <w:lang w:val="af-ZA"/>
        </w:rPr>
        <w:t>«</w:t>
      </w:r>
      <w:r w:rsidRPr="00F16218">
        <w:rPr>
          <w:rFonts w:ascii="GHEA Grapalat" w:hAnsi="GHEA Grapalat"/>
          <w:sz w:val="20"/>
          <w:szCs w:val="20"/>
          <w:lang w:val="hy-AM"/>
        </w:rPr>
        <w:t>Գնումների</w:t>
      </w:r>
      <w:r w:rsidRPr="00F16218">
        <w:rPr>
          <w:rFonts w:ascii="GHEA Grapalat" w:hAnsi="GHEA Grapalat"/>
          <w:sz w:val="20"/>
          <w:szCs w:val="20"/>
          <w:lang w:val="af-ZA"/>
        </w:rPr>
        <w:t xml:space="preserve"> </w:t>
      </w:r>
      <w:r w:rsidRPr="00F16218">
        <w:rPr>
          <w:rFonts w:ascii="GHEA Grapalat" w:hAnsi="GHEA Grapalat"/>
          <w:sz w:val="20"/>
          <w:szCs w:val="20"/>
          <w:lang w:val="hy-AM"/>
        </w:rPr>
        <w:t>մասին</w:t>
      </w:r>
      <w:r w:rsidRPr="00F16218">
        <w:rPr>
          <w:rFonts w:ascii="GHEA Grapalat" w:hAnsi="GHEA Grapalat"/>
          <w:sz w:val="20"/>
          <w:szCs w:val="20"/>
          <w:lang w:val="af-ZA"/>
        </w:rPr>
        <w:t>»</w:t>
      </w:r>
      <w:r w:rsidRPr="00F16218">
        <w:rPr>
          <w:rFonts w:ascii="GHEA Grapalat" w:hAnsi="GHEA Grapalat"/>
          <w:sz w:val="20"/>
          <w:szCs w:val="20"/>
          <w:lang w:val="hy-AM"/>
        </w:rPr>
        <w:t xml:space="preserve"> ՀՀ</w:t>
      </w:r>
      <w:r w:rsidRPr="00F16218">
        <w:rPr>
          <w:rFonts w:ascii="GHEA Grapalat" w:hAnsi="GHEA Grapalat"/>
          <w:sz w:val="20"/>
          <w:szCs w:val="20"/>
          <w:lang w:val="af-ZA"/>
        </w:rPr>
        <w:t xml:space="preserve"> </w:t>
      </w:r>
      <w:r w:rsidRPr="00F16218">
        <w:rPr>
          <w:rFonts w:ascii="GHEA Grapalat" w:hAnsi="GHEA Grapalat"/>
          <w:sz w:val="20"/>
          <w:szCs w:val="20"/>
          <w:lang w:val="hy-AM"/>
        </w:rPr>
        <w:t>օրենքով</w:t>
      </w:r>
      <w:r w:rsidRPr="00F16218">
        <w:rPr>
          <w:rFonts w:ascii="GHEA Grapalat" w:hAnsi="GHEA Grapalat"/>
          <w:sz w:val="20"/>
          <w:szCs w:val="20"/>
          <w:lang w:val="af-ZA"/>
        </w:rPr>
        <w:t xml:space="preserve"> </w:t>
      </w:r>
      <w:r w:rsidRPr="00F16218">
        <w:rPr>
          <w:rFonts w:ascii="GHEA Grapalat" w:hAnsi="GHEA Grapalat"/>
          <w:sz w:val="20"/>
          <w:szCs w:val="20"/>
          <w:lang w:val="hy-AM"/>
        </w:rPr>
        <w:t>և</w:t>
      </w:r>
      <w:r w:rsidRPr="00F16218">
        <w:rPr>
          <w:rFonts w:ascii="GHEA Grapalat" w:hAnsi="GHEA Grapalat"/>
          <w:sz w:val="20"/>
          <w:szCs w:val="20"/>
          <w:lang w:val="af-ZA"/>
        </w:rPr>
        <w:t xml:space="preserve"> </w:t>
      </w:r>
      <w:r w:rsidRPr="00F16218">
        <w:rPr>
          <w:rFonts w:ascii="GHEA Grapalat" w:hAnsi="GHEA Grapalat"/>
          <w:sz w:val="20"/>
          <w:szCs w:val="20"/>
          <w:lang w:val="hy-AM"/>
        </w:rPr>
        <w:t>ՀՀ քաղաքացիական դատավարության օրենսգրքով սահմանված կարգով։</w:t>
      </w:r>
    </w:p>
    <w:p w14:paraId="6C922340" w14:textId="77777777" w:rsidR="00F16218" w:rsidRPr="00F16218" w:rsidRDefault="00F16218" w:rsidP="00F16218">
      <w:pPr>
        <w:pStyle w:val="BodyTextIndent"/>
        <w:spacing w:line="240" w:lineRule="auto"/>
        <w:rPr>
          <w:rFonts w:ascii="GHEA Grapalat" w:hAnsi="GHEA Grapalat"/>
          <w:i w:val="0"/>
          <w:lang w:val="hy-AM"/>
        </w:rPr>
      </w:pPr>
    </w:p>
    <w:p w14:paraId="3D5F4E27" w14:textId="77777777" w:rsidR="00F16218" w:rsidRPr="00F16218" w:rsidRDefault="00F16218" w:rsidP="00F16218">
      <w:pPr>
        <w:pStyle w:val="BodyTextIndent"/>
        <w:spacing w:line="240" w:lineRule="auto"/>
        <w:rPr>
          <w:rFonts w:ascii="GHEA Grapalat" w:hAnsi="GHEA Grapalat"/>
          <w:i w:val="0"/>
          <w:lang w:val="hy-AM"/>
        </w:rPr>
      </w:pPr>
      <w:r w:rsidRPr="00F16218">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Ն</w:t>
      </w:r>
      <w:r w:rsidRPr="00F16218">
        <w:rPr>
          <w:rFonts w:ascii="Cambria Math" w:hAnsi="Cambria Math" w:cs="Cambria Math"/>
          <w:i w:val="0"/>
          <w:lang w:val="af-ZA"/>
        </w:rPr>
        <w:t>․</w:t>
      </w:r>
      <w:r w:rsidRPr="00F16218">
        <w:rPr>
          <w:rFonts w:ascii="GHEA Grapalat" w:hAnsi="GHEA Grapalat"/>
          <w:i w:val="0"/>
          <w:lang w:val="af-ZA"/>
        </w:rPr>
        <w:t xml:space="preserve"> </w:t>
      </w:r>
      <w:r w:rsidRPr="00F16218">
        <w:rPr>
          <w:rFonts w:ascii="GHEA Grapalat" w:hAnsi="GHEA Grapalat" w:cs="GHEA Grapalat"/>
          <w:i w:val="0"/>
          <w:lang w:val="af-ZA"/>
        </w:rPr>
        <w:t>Աբրահամյանին:</w:t>
      </w:r>
    </w:p>
    <w:p w14:paraId="0C460A68" w14:textId="77777777" w:rsidR="00F16218" w:rsidRPr="00F16218" w:rsidRDefault="00F16218" w:rsidP="00F16218">
      <w:pPr>
        <w:pStyle w:val="BodyTextIndent"/>
        <w:spacing w:line="240" w:lineRule="auto"/>
        <w:rPr>
          <w:rFonts w:ascii="GHEA Grapalat" w:hAnsi="GHEA Grapalat"/>
          <w:i w:val="0"/>
          <w:lang w:val="hy-AM"/>
        </w:rPr>
      </w:pPr>
    </w:p>
    <w:p w14:paraId="760A0242" w14:textId="77777777" w:rsidR="00F16218" w:rsidRPr="00F16218" w:rsidRDefault="00F16218" w:rsidP="00F16218">
      <w:pPr>
        <w:pStyle w:val="BodyTextIndent"/>
        <w:spacing w:line="240" w:lineRule="auto"/>
        <w:rPr>
          <w:rFonts w:ascii="GHEA Grapalat" w:hAnsi="GHEA Grapalat"/>
          <w:i w:val="0"/>
          <w:lang w:val="hy-AM"/>
        </w:rPr>
      </w:pPr>
      <w:r w:rsidRPr="00F16218">
        <w:rPr>
          <w:rFonts w:ascii="GHEA Grapalat" w:hAnsi="GHEA Grapalat"/>
          <w:i w:val="0"/>
          <w:lang w:val="hy-AM"/>
        </w:rPr>
        <w:t xml:space="preserve">Հեռ.` 010 54 39 80, </w:t>
      </w:r>
    </w:p>
    <w:p w14:paraId="79058CF1" w14:textId="77777777" w:rsidR="00F16218" w:rsidRPr="00F16218" w:rsidRDefault="00F16218" w:rsidP="00F16218">
      <w:pPr>
        <w:pStyle w:val="BodyTextIndent"/>
        <w:spacing w:line="240" w:lineRule="auto"/>
        <w:jc w:val="left"/>
        <w:rPr>
          <w:rFonts w:ascii="GHEA Grapalat" w:hAnsi="GHEA Grapalat"/>
          <w:i w:val="0"/>
          <w:lang w:val="hy-AM"/>
        </w:rPr>
      </w:pPr>
      <w:r w:rsidRPr="00F16218">
        <w:rPr>
          <w:rFonts w:ascii="GHEA Grapalat" w:hAnsi="GHEA Grapalat"/>
          <w:i w:val="0"/>
          <w:lang w:val="hy-AM"/>
        </w:rPr>
        <w:t>Էլ. փ</w:t>
      </w:r>
      <w:r w:rsidRPr="00F16218">
        <w:rPr>
          <w:rFonts w:ascii="GHEA Grapalat" w:hAnsi="GHEA Grapalat"/>
          <w:i w:val="0"/>
          <w:lang w:val="af-ZA"/>
        </w:rPr>
        <w:t>ոստ` narine</w:t>
      </w:r>
      <w:r w:rsidRPr="00F16218">
        <w:rPr>
          <w:rFonts w:ascii="Cambria Math" w:hAnsi="Cambria Math" w:cs="Cambria Math"/>
          <w:i w:val="0"/>
          <w:lang w:val="hy-AM"/>
        </w:rPr>
        <w:t>․</w:t>
      </w:r>
      <w:r w:rsidRPr="00F16218">
        <w:rPr>
          <w:rFonts w:ascii="GHEA Grapalat" w:hAnsi="GHEA Grapalat"/>
          <w:i w:val="0"/>
          <w:lang w:val="af-ZA"/>
        </w:rPr>
        <w:t>abrahamyan@</w:t>
      </w:r>
      <w:r w:rsidRPr="00F16218">
        <w:rPr>
          <w:rFonts w:ascii="GHEA Grapalat" w:hAnsi="GHEA Grapalat"/>
          <w:i w:val="0"/>
          <w:lang w:val="hy-AM"/>
        </w:rPr>
        <w:t>yerevan.am</w:t>
      </w:r>
    </w:p>
    <w:p w14:paraId="64FCFA33" w14:textId="1251BF4B" w:rsidR="00F16218" w:rsidRPr="00F16218" w:rsidRDefault="0051353B" w:rsidP="00F16218">
      <w:pPr>
        <w:pStyle w:val="BodyTextIndent3"/>
        <w:spacing w:after="240"/>
        <w:ind w:firstLine="709"/>
        <w:rPr>
          <w:rFonts w:ascii="GHEA Grapalat" w:hAnsi="GHEA Grapalat"/>
          <w:lang w:val="hy-AM"/>
        </w:rPr>
      </w:pPr>
      <w:r>
        <w:rPr>
          <w:rFonts w:ascii="GHEA Grapalat" w:hAnsi="GHEA Grapalat"/>
          <w:lang w:val="hy-AM"/>
        </w:rPr>
        <w:t>Պատվիրատու  «</w:t>
      </w:r>
      <w:r w:rsidR="00F16218" w:rsidRPr="00F16218">
        <w:rPr>
          <w:rFonts w:ascii="GHEA Grapalat" w:hAnsi="GHEA Grapalat"/>
          <w:lang w:val="hy-AM"/>
        </w:rPr>
        <w:t>Երքաղլույս</w:t>
      </w:r>
      <w:r>
        <w:rPr>
          <w:rFonts w:ascii="GHEA Grapalat" w:hAnsi="GHEA Grapalat"/>
          <w:lang w:val="hy-AM"/>
        </w:rPr>
        <w:t>»</w:t>
      </w:r>
      <w:r w:rsidR="00F16218" w:rsidRPr="00F16218">
        <w:rPr>
          <w:rFonts w:ascii="GHEA Grapalat" w:hAnsi="GHEA Grapalat"/>
          <w:lang w:val="hy-AM"/>
        </w:rPr>
        <w:t xml:space="preserve"> ՓԲԸ</w:t>
      </w:r>
    </w:p>
    <w:p w14:paraId="58177215" w14:textId="77777777" w:rsidR="00F16218" w:rsidRPr="00F16218" w:rsidRDefault="00F16218" w:rsidP="00F16218">
      <w:pPr>
        <w:pStyle w:val="BodyTextIndent3"/>
        <w:spacing w:after="240" w:line="240" w:lineRule="auto"/>
        <w:ind w:firstLine="709"/>
        <w:rPr>
          <w:rFonts w:ascii="GHEA Grapalat" w:hAnsi="GHEA Grapalat" w:cs="Sylfaen"/>
          <w:b/>
          <w:lang w:val="es-ES"/>
        </w:rPr>
      </w:pPr>
    </w:p>
    <w:p w14:paraId="16807DA0" w14:textId="77777777" w:rsidR="00F16218" w:rsidRPr="00064ADD" w:rsidRDefault="00F16218" w:rsidP="00F16218">
      <w:pPr>
        <w:pStyle w:val="BodyTextIndent"/>
        <w:spacing w:line="240" w:lineRule="auto"/>
        <w:ind w:left="1404"/>
        <w:rPr>
          <w:rFonts w:ascii="GHEA Grapalat" w:hAnsi="GHEA Grapalat"/>
          <w:i w:val="0"/>
          <w:lang w:val="af-ZA"/>
        </w:rPr>
      </w:pPr>
    </w:p>
    <w:p w14:paraId="5A602F7A" w14:textId="77777777" w:rsidR="00F16218" w:rsidRPr="00064ADD" w:rsidRDefault="00F16218" w:rsidP="00F16218">
      <w:pPr>
        <w:pStyle w:val="BodyTextIndent"/>
        <w:spacing w:line="240" w:lineRule="auto"/>
        <w:ind w:left="1404"/>
        <w:rPr>
          <w:rFonts w:ascii="GHEA Grapalat" w:hAnsi="GHEA Grapalat"/>
          <w:i w:val="0"/>
          <w:lang w:val="af-ZA"/>
        </w:rPr>
      </w:pPr>
    </w:p>
    <w:p w14:paraId="370A38AF" w14:textId="77777777" w:rsidR="00F16218" w:rsidRPr="00064ADD" w:rsidRDefault="00F16218" w:rsidP="00F16218">
      <w:pPr>
        <w:pStyle w:val="BodyText"/>
        <w:ind w:right="-7" w:firstLine="567"/>
        <w:jc w:val="right"/>
        <w:rPr>
          <w:rFonts w:ascii="GHEA Grapalat" w:hAnsi="GHEA Grapalat" w:cs="Sylfaen"/>
          <w:i/>
          <w:sz w:val="22"/>
          <w:lang w:val="af-ZA"/>
        </w:rPr>
      </w:pPr>
    </w:p>
    <w:p w14:paraId="1E2D517E" w14:textId="77777777" w:rsidR="00F16218" w:rsidRPr="00064ADD" w:rsidRDefault="00F16218" w:rsidP="00F16218">
      <w:pPr>
        <w:pStyle w:val="BodyText"/>
        <w:ind w:right="-7" w:firstLine="567"/>
        <w:jc w:val="right"/>
        <w:rPr>
          <w:rFonts w:ascii="GHEA Grapalat" w:hAnsi="GHEA Grapalat" w:cs="Sylfaen"/>
          <w:i/>
          <w:sz w:val="22"/>
          <w:lang w:val="af-ZA"/>
        </w:rPr>
      </w:pPr>
    </w:p>
    <w:p w14:paraId="4B9BFFED" w14:textId="77777777" w:rsidR="00F16218" w:rsidRPr="00064ADD" w:rsidRDefault="00F16218" w:rsidP="00F16218">
      <w:pPr>
        <w:pStyle w:val="BodyText"/>
        <w:ind w:right="-7" w:firstLine="567"/>
        <w:jc w:val="right"/>
        <w:rPr>
          <w:rFonts w:ascii="GHEA Grapalat" w:hAnsi="GHEA Grapalat" w:cs="Sylfaen"/>
          <w:i/>
          <w:sz w:val="22"/>
          <w:lang w:val="af-ZA"/>
        </w:rPr>
      </w:pPr>
    </w:p>
    <w:p w14:paraId="3AB606EE" w14:textId="77777777" w:rsidR="00F16218" w:rsidRPr="00064ADD" w:rsidRDefault="00F16218" w:rsidP="00F16218">
      <w:pPr>
        <w:pStyle w:val="BodyText"/>
        <w:ind w:right="-7" w:firstLine="567"/>
        <w:jc w:val="right"/>
        <w:rPr>
          <w:rFonts w:ascii="GHEA Grapalat" w:hAnsi="GHEA Grapalat" w:cs="Sylfaen"/>
          <w:i/>
          <w:sz w:val="22"/>
          <w:lang w:val="af-ZA"/>
        </w:rPr>
      </w:pPr>
    </w:p>
    <w:p w14:paraId="7434BE83" w14:textId="77777777" w:rsidR="00F16218" w:rsidRPr="00064ADD" w:rsidRDefault="00F16218" w:rsidP="00F16218">
      <w:pPr>
        <w:pStyle w:val="BodyText"/>
        <w:ind w:right="-7" w:firstLine="567"/>
        <w:jc w:val="right"/>
        <w:rPr>
          <w:rFonts w:ascii="GHEA Grapalat" w:hAnsi="GHEA Grapalat" w:cs="Sylfaen"/>
          <w:i/>
          <w:sz w:val="22"/>
          <w:lang w:val="af-ZA"/>
        </w:rPr>
      </w:pPr>
    </w:p>
    <w:p w14:paraId="267D9091" w14:textId="77777777" w:rsidR="00F16218" w:rsidRPr="00064ADD" w:rsidRDefault="00F16218" w:rsidP="00F16218">
      <w:pPr>
        <w:pStyle w:val="BodyText"/>
        <w:ind w:right="-7" w:firstLine="567"/>
        <w:jc w:val="right"/>
        <w:rPr>
          <w:rFonts w:ascii="GHEA Grapalat" w:hAnsi="GHEA Grapalat" w:cs="Sylfaen"/>
          <w:i/>
          <w:sz w:val="22"/>
          <w:lang w:val="af-ZA"/>
        </w:rPr>
      </w:pPr>
    </w:p>
    <w:p w14:paraId="3A1FD096" w14:textId="77777777" w:rsidR="00F16218" w:rsidRPr="00064ADD" w:rsidRDefault="00F16218" w:rsidP="00F16218">
      <w:pPr>
        <w:pStyle w:val="BodyText"/>
        <w:ind w:right="-7" w:firstLine="567"/>
        <w:jc w:val="right"/>
        <w:rPr>
          <w:rFonts w:ascii="GHEA Grapalat" w:hAnsi="GHEA Grapalat" w:cs="Sylfaen"/>
          <w:i/>
          <w:sz w:val="22"/>
          <w:lang w:val="af-ZA"/>
        </w:rPr>
      </w:pPr>
    </w:p>
    <w:p w14:paraId="7191D006" w14:textId="77777777" w:rsidR="00F16218" w:rsidRDefault="00F16218" w:rsidP="00F16218">
      <w:pPr>
        <w:pStyle w:val="BodyText"/>
        <w:ind w:right="-7" w:firstLine="567"/>
        <w:jc w:val="right"/>
        <w:rPr>
          <w:rFonts w:ascii="GHEA Grapalat" w:hAnsi="GHEA Grapalat" w:cs="Sylfaen"/>
          <w:i/>
          <w:sz w:val="22"/>
          <w:lang w:val="af-ZA"/>
        </w:rPr>
      </w:pPr>
    </w:p>
    <w:p w14:paraId="28069022" w14:textId="77777777" w:rsidR="00F564D2" w:rsidRDefault="00F564D2" w:rsidP="00F16218">
      <w:pPr>
        <w:pStyle w:val="BodyText"/>
        <w:ind w:right="-7" w:firstLine="567"/>
        <w:jc w:val="right"/>
        <w:rPr>
          <w:rFonts w:ascii="GHEA Grapalat" w:hAnsi="GHEA Grapalat" w:cs="Sylfaen"/>
          <w:i/>
          <w:sz w:val="22"/>
          <w:lang w:val="af-ZA"/>
        </w:rPr>
      </w:pPr>
    </w:p>
    <w:p w14:paraId="1ED42280" w14:textId="77777777" w:rsidR="00F564D2" w:rsidRDefault="00F564D2" w:rsidP="00F16218">
      <w:pPr>
        <w:pStyle w:val="BodyText"/>
        <w:ind w:right="-7" w:firstLine="567"/>
        <w:jc w:val="right"/>
        <w:rPr>
          <w:rFonts w:ascii="GHEA Grapalat" w:hAnsi="GHEA Grapalat" w:cs="Sylfaen"/>
          <w:i/>
          <w:sz w:val="22"/>
          <w:lang w:val="af-ZA"/>
        </w:rPr>
      </w:pPr>
    </w:p>
    <w:p w14:paraId="7ED47C50" w14:textId="77777777" w:rsidR="00F16218" w:rsidRPr="00970715" w:rsidRDefault="00F16218" w:rsidP="00F16218">
      <w:pPr>
        <w:pStyle w:val="BodyText"/>
        <w:spacing w:after="0"/>
        <w:ind w:firstLine="567"/>
        <w:jc w:val="right"/>
        <w:rPr>
          <w:rFonts w:ascii="GHEA Grapalat" w:hAnsi="GHEA Grapalat"/>
          <w:sz w:val="22"/>
          <w:szCs w:val="20"/>
          <w:lang w:val="af-ZA"/>
        </w:rPr>
      </w:pPr>
      <w:r w:rsidRPr="00970715">
        <w:rPr>
          <w:rFonts w:ascii="GHEA Grapalat" w:hAnsi="GHEA Grapalat"/>
          <w:sz w:val="22"/>
          <w:szCs w:val="20"/>
          <w:lang w:val="af-ZA"/>
        </w:rPr>
        <w:lastRenderedPageBreak/>
        <w:t>Հաստատված է</w:t>
      </w:r>
    </w:p>
    <w:p w14:paraId="38B2122F" w14:textId="4CF131D0" w:rsidR="00F16218" w:rsidRPr="00970715" w:rsidRDefault="00F16218" w:rsidP="00F16218">
      <w:pPr>
        <w:pStyle w:val="BodyText"/>
        <w:spacing w:after="0"/>
        <w:ind w:firstLine="567"/>
        <w:jc w:val="right"/>
        <w:rPr>
          <w:rFonts w:ascii="GHEA Grapalat" w:hAnsi="GHEA Grapalat"/>
          <w:sz w:val="22"/>
          <w:szCs w:val="20"/>
          <w:lang w:val="af-ZA"/>
        </w:rPr>
      </w:pPr>
      <w:r>
        <w:rPr>
          <w:rFonts w:ascii="GHEA Grapalat" w:hAnsi="GHEA Grapalat"/>
          <w:sz w:val="22"/>
          <w:szCs w:val="20"/>
          <w:lang w:val="af-ZA"/>
        </w:rPr>
        <w:t>ԵՔԼ-ԳՀԾՁԲ-</w:t>
      </w:r>
      <w:r w:rsidR="0097605A">
        <w:rPr>
          <w:rFonts w:ascii="GHEA Grapalat" w:hAnsi="GHEA Grapalat"/>
          <w:sz w:val="22"/>
          <w:szCs w:val="20"/>
          <w:lang w:val="af-ZA"/>
        </w:rPr>
        <w:t>26/8</w:t>
      </w:r>
      <w:r w:rsidRPr="00970715">
        <w:rPr>
          <w:rFonts w:ascii="GHEA Grapalat" w:hAnsi="GHEA Grapalat"/>
          <w:sz w:val="22"/>
          <w:szCs w:val="20"/>
          <w:lang w:val="af-ZA"/>
        </w:rPr>
        <w:t xml:space="preserve">  ծածկագրով </w:t>
      </w:r>
    </w:p>
    <w:p w14:paraId="22706F11" w14:textId="77777777" w:rsidR="00F16218" w:rsidRPr="00970715" w:rsidRDefault="00F16218" w:rsidP="00F16218">
      <w:pPr>
        <w:pStyle w:val="BodyText"/>
        <w:spacing w:after="0"/>
        <w:ind w:firstLine="567"/>
        <w:jc w:val="right"/>
        <w:rPr>
          <w:rFonts w:ascii="GHEA Grapalat" w:hAnsi="GHEA Grapalat"/>
          <w:sz w:val="22"/>
          <w:szCs w:val="20"/>
          <w:lang w:val="af-ZA"/>
        </w:rPr>
      </w:pPr>
      <w:r w:rsidRPr="00970715">
        <w:rPr>
          <w:rFonts w:ascii="GHEA Grapalat" w:hAnsi="GHEA Grapalat"/>
          <w:sz w:val="22"/>
          <w:szCs w:val="20"/>
          <w:lang w:val="af-ZA"/>
        </w:rPr>
        <w:t>գնանշման հարցման գնահատող հանձնաժողովի</w:t>
      </w:r>
    </w:p>
    <w:p w14:paraId="4E61986C" w14:textId="183D7913" w:rsidR="00F16218" w:rsidRPr="00970715" w:rsidRDefault="00F16218" w:rsidP="00F16218">
      <w:pPr>
        <w:pStyle w:val="BodyText"/>
        <w:spacing w:after="0"/>
        <w:ind w:firstLine="567"/>
        <w:jc w:val="right"/>
        <w:rPr>
          <w:rFonts w:ascii="GHEA Grapalat" w:hAnsi="GHEA Grapalat"/>
          <w:sz w:val="22"/>
          <w:szCs w:val="20"/>
          <w:lang w:val="af-ZA"/>
        </w:rPr>
      </w:pPr>
      <w:r>
        <w:rPr>
          <w:rFonts w:ascii="GHEA Grapalat" w:hAnsi="GHEA Grapalat"/>
          <w:sz w:val="22"/>
          <w:szCs w:val="20"/>
          <w:lang w:val="af-ZA"/>
        </w:rPr>
        <w:t xml:space="preserve"> 2025</w:t>
      </w:r>
      <w:r w:rsidRPr="00970715">
        <w:rPr>
          <w:rFonts w:ascii="GHEA Grapalat" w:hAnsi="GHEA Grapalat"/>
          <w:sz w:val="22"/>
          <w:szCs w:val="20"/>
          <w:lang w:val="af-ZA"/>
        </w:rPr>
        <w:t>թ</w:t>
      </w:r>
      <w:r w:rsidRPr="00614246">
        <w:rPr>
          <w:rFonts w:ascii="GHEA Grapalat" w:hAnsi="GHEA Grapalat"/>
          <w:sz w:val="22"/>
          <w:szCs w:val="20"/>
          <w:lang w:val="af-ZA"/>
        </w:rPr>
        <w:t xml:space="preserve">. </w:t>
      </w:r>
      <w:proofErr w:type="gramStart"/>
      <w:r w:rsidR="00274460">
        <w:rPr>
          <w:rFonts w:ascii="GHEA Grapalat" w:hAnsi="GHEA Grapalat"/>
          <w:sz w:val="22"/>
          <w:szCs w:val="20"/>
        </w:rPr>
        <w:t>ն</w:t>
      </w:r>
      <w:r w:rsidR="00A97489">
        <w:rPr>
          <w:rFonts w:ascii="GHEA Grapalat" w:hAnsi="GHEA Grapalat"/>
          <w:sz w:val="22"/>
          <w:szCs w:val="20"/>
        </w:rPr>
        <w:t>ոյեմբերի</w:t>
      </w:r>
      <w:proofErr w:type="gramEnd"/>
      <w:r w:rsidR="00A97489" w:rsidRPr="00043B62">
        <w:rPr>
          <w:rFonts w:ascii="GHEA Grapalat" w:hAnsi="GHEA Grapalat"/>
          <w:sz w:val="22"/>
          <w:szCs w:val="20"/>
          <w:lang w:val="af-ZA"/>
        </w:rPr>
        <w:t xml:space="preserve"> </w:t>
      </w:r>
      <w:r w:rsidR="0097605A">
        <w:rPr>
          <w:rFonts w:ascii="GHEA Grapalat" w:hAnsi="GHEA Grapalat"/>
          <w:sz w:val="22"/>
          <w:szCs w:val="20"/>
          <w:lang w:val="hy-AM"/>
        </w:rPr>
        <w:t>28</w:t>
      </w:r>
      <w:r w:rsidRPr="00B038BD">
        <w:rPr>
          <w:rFonts w:ascii="GHEA Grapalat" w:hAnsi="GHEA Grapalat"/>
          <w:sz w:val="22"/>
          <w:szCs w:val="20"/>
          <w:lang w:val="af-ZA"/>
        </w:rPr>
        <w:t>-</w:t>
      </w:r>
      <w:r w:rsidRPr="00EB6E5F">
        <w:rPr>
          <w:rFonts w:ascii="GHEA Grapalat" w:hAnsi="GHEA Grapalat"/>
          <w:sz w:val="22"/>
          <w:szCs w:val="20"/>
          <w:lang w:val="af-ZA"/>
        </w:rPr>
        <w:t>ի</w:t>
      </w:r>
      <w:r w:rsidRPr="00970715">
        <w:rPr>
          <w:rFonts w:ascii="GHEA Grapalat" w:hAnsi="GHEA Grapalat"/>
          <w:sz w:val="22"/>
          <w:szCs w:val="20"/>
          <w:lang w:val="af-ZA"/>
        </w:rPr>
        <w:t xml:space="preserve">  թիվ 3  որոշմամբ</w:t>
      </w:r>
    </w:p>
    <w:p w14:paraId="11213863" w14:textId="77777777" w:rsidR="00F16218" w:rsidRPr="00970715" w:rsidRDefault="00F16218" w:rsidP="00F16218">
      <w:pPr>
        <w:pStyle w:val="BodyText"/>
        <w:ind w:right="-7" w:firstLine="567"/>
        <w:jc w:val="center"/>
        <w:rPr>
          <w:rFonts w:ascii="GHEA Grapalat" w:hAnsi="GHEA Grapalat"/>
          <w:lang w:val="af-ZA"/>
        </w:rPr>
      </w:pPr>
    </w:p>
    <w:p w14:paraId="427CD693" w14:textId="77777777" w:rsidR="00F16218" w:rsidRPr="00970715" w:rsidRDefault="00F16218" w:rsidP="00F16218">
      <w:pPr>
        <w:pStyle w:val="BodyText"/>
        <w:ind w:right="-7" w:firstLine="567"/>
        <w:jc w:val="center"/>
        <w:rPr>
          <w:rFonts w:ascii="GHEA Grapalat" w:hAnsi="GHEA Grapalat"/>
          <w:lang w:val="af-ZA"/>
        </w:rPr>
      </w:pPr>
    </w:p>
    <w:p w14:paraId="4A40B079" w14:textId="77777777" w:rsidR="00F16218" w:rsidRPr="00970715" w:rsidRDefault="00F16218" w:rsidP="00F16218">
      <w:pPr>
        <w:pStyle w:val="BodyText"/>
        <w:ind w:right="-7" w:firstLine="567"/>
        <w:jc w:val="center"/>
        <w:rPr>
          <w:rFonts w:ascii="GHEA Grapalat" w:hAnsi="GHEA Grapalat"/>
          <w:lang w:val="af-ZA"/>
        </w:rPr>
      </w:pPr>
    </w:p>
    <w:p w14:paraId="2EBF0174" w14:textId="77777777" w:rsidR="00F16218" w:rsidRPr="00970715" w:rsidRDefault="00F16218" w:rsidP="00F16218">
      <w:pPr>
        <w:pStyle w:val="BodyText"/>
        <w:ind w:right="-7" w:firstLine="567"/>
        <w:jc w:val="center"/>
        <w:rPr>
          <w:rFonts w:ascii="GHEA Grapalat" w:hAnsi="GHEA Grapalat"/>
          <w:lang w:val="af-ZA"/>
        </w:rPr>
      </w:pPr>
    </w:p>
    <w:p w14:paraId="70A77D67" w14:textId="77777777" w:rsidR="00F16218" w:rsidRPr="00970715" w:rsidRDefault="00F16218" w:rsidP="00F16218">
      <w:pPr>
        <w:pStyle w:val="BodyText"/>
        <w:ind w:right="-7" w:firstLine="567"/>
        <w:jc w:val="center"/>
        <w:rPr>
          <w:rFonts w:ascii="GHEA Grapalat" w:hAnsi="GHEA Grapalat"/>
          <w:lang w:val="af-ZA"/>
        </w:rPr>
      </w:pPr>
    </w:p>
    <w:p w14:paraId="6482D672" w14:textId="77777777" w:rsidR="00F16218" w:rsidRPr="00970715" w:rsidRDefault="00F16218" w:rsidP="00F16218">
      <w:pPr>
        <w:pStyle w:val="BodyText"/>
        <w:ind w:right="-7" w:firstLine="567"/>
        <w:jc w:val="center"/>
        <w:rPr>
          <w:rFonts w:ascii="GHEA Grapalat" w:hAnsi="GHEA Grapalat"/>
          <w:sz w:val="32"/>
          <w:lang w:val="af-ZA"/>
        </w:rPr>
      </w:pPr>
      <w:r w:rsidRPr="00970715">
        <w:rPr>
          <w:rFonts w:ascii="GHEA Grapalat" w:hAnsi="GHEA Grapalat"/>
          <w:sz w:val="32"/>
          <w:lang w:val="af-ZA"/>
        </w:rPr>
        <w:t>&lt;&lt;</w:t>
      </w:r>
      <w:r w:rsidRPr="00970715">
        <w:rPr>
          <w:rFonts w:ascii="GHEA Grapalat" w:hAnsi="GHEA Grapalat"/>
          <w:sz w:val="32"/>
        </w:rPr>
        <w:t>Երքաղլույս</w:t>
      </w:r>
      <w:r w:rsidRPr="00970715">
        <w:rPr>
          <w:rFonts w:ascii="GHEA Grapalat" w:hAnsi="GHEA Grapalat"/>
          <w:sz w:val="32"/>
          <w:lang w:val="af-ZA"/>
        </w:rPr>
        <w:t xml:space="preserve">&gt;&gt; </w:t>
      </w:r>
      <w:r w:rsidRPr="00970715">
        <w:rPr>
          <w:rFonts w:ascii="GHEA Grapalat" w:hAnsi="GHEA Grapalat"/>
          <w:sz w:val="32"/>
        </w:rPr>
        <w:t>ՓԲԸ</w:t>
      </w:r>
    </w:p>
    <w:p w14:paraId="0A69C156" w14:textId="77777777" w:rsidR="00F16218" w:rsidRPr="00970715" w:rsidRDefault="00F16218" w:rsidP="00F16218">
      <w:pPr>
        <w:pStyle w:val="BodyText"/>
        <w:tabs>
          <w:tab w:val="left" w:pos="5968"/>
        </w:tabs>
        <w:ind w:right="-7" w:firstLine="567"/>
        <w:rPr>
          <w:rFonts w:ascii="GHEA Grapalat" w:hAnsi="GHEA Grapalat"/>
          <w:lang w:val="af-ZA"/>
        </w:rPr>
      </w:pPr>
      <w:r w:rsidRPr="00970715">
        <w:rPr>
          <w:rFonts w:ascii="GHEA Grapalat" w:hAnsi="GHEA Grapalat"/>
          <w:lang w:val="af-ZA"/>
        </w:rPr>
        <w:tab/>
      </w:r>
    </w:p>
    <w:p w14:paraId="162AC5A1" w14:textId="77777777" w:rsidR="00F16218" w:rsidRPr="00970715" w:rsidRDefault="00F16218" w:rsidP="00F16218">
      <w:pPr>
        <w:pStyle w:val="BodyText"/>
        <w:ind w:right="-7" w:firstLine="567"/>
        <w:jc w:val="center"/>
        <w:rPr>
          <w:rFonts w:ascii="GHEA Grapalat" w:hAnsi="GHEA Grapalat"/>
          <w:lang w:val="af-ZA"/>
        </w:rPr>
      </w:pPr>
    </w:p>
    <w:p w14:paraId="01EC6C9C" w14:textId="77777777" w:rsidR="00F16218" w:rsidRPr="00970715" w:rsidRDefault="00F16218" w:rsidP="00F16218">
      <w:pPr>
        <w:pStyle w:val="BodyText"/>
        <w:ind w:right="-7" w:firstLine="567"/>
        <w:jc w:val="center"/>
        <w:rPr>
          <w:rFonts w:ascii="GHEA Grapalat" w:hAnsi="GHEA Grapalat"/>
          <w:lang w:val="af-ZA"/>
        </w:rPr>
      </w:pPr>
    </w:p>
    <w:p w14:paraId="660F5C36" w14:textId="77777777" w:rsidR="00F16218" w:rsidRPr="00970715" w:rsidRDefault="00F16218" w:rsidP="00F16218">
      <w:pPr>
        <w:pStyle w:val="BodyText"/>
        <w:ind w:right="-7" w:firstLine="567"/>
        <w:jc w:val="center"/>
        <w:rPr>
          <w:rFonts w:ascii="GHEA Grapalat" w:hAnsi="GHEA Grapalat"/>
          <w:lang w:val="af-ZA"/>
        </w:rPr>
      </w:pPr>
    </w:p>
    <w:p w14:paraId="76515EA8" w14:textId="77777777" w:rsidR="00F16218" w:rsidRPr="00970715" w:rsidRDefault="00F16218" w:rsidP="00F16218">
      <w:pPr>
        <w:pStyle w:val="BodyText"/>
        <w:ind w:right="-7" w:firstLine="567"/>
        <w:jc w:val="center"/>
        <w:rPr>
          <w:rFonts w:ascii="GHEA Grapalat" w:hAnsi="GHEA Grapalat"/>
          <w:lang w:val="af-ZA"/>
        </w:rPr>
      </w:pPr>
    </w:p>
    <w:p w14:paraId="2AA9381C" w14:textId="77777777" w:rsidR="00F16218" w:rsidRPr="00970715" w:rsidRDefault="00F16218" w:rsidP="00F16218">
      <w:pPr>
        <w:pStyle w:val="BodyText"/>
        <w:ind w:right="-7" w:firstLine="567"/>
        <w:jc w:val="center"/>
        <w:rPr>
          <w:rFonts w:ascii="GHEA Grapalat" w:hAnsi="GHEA Grapalat"/>
          <w:lang w:val="af-ZA"/>
        </w:rPr>
      </w:pPr>
    </w:p>
    <w:p w14:paraId="5996FC1A" w14:textId="77777777" w:rsidR="00E80C14" w:rsidRPr="000D0EF0" w:rsidRDefault="00E80C14" w:rsidP="00E80C14">
      <w:pPr>
        <w:pStyle w:val="BodyText"/>
        <w:ind w:right="-7" w:firstLine="567"/>
        <w:jc w:val="center"/>
        <w:rPr>
          <w:rFonts w:ascii="GHEA Grapalat" w:hAnsi="GHEA Grapalat" w:cs="Sylfaen"/>
          <w:lang w:val="af-ZA"/>
        </w:rPr>
      </w:pPr>
      <w:r w:rsidRPr="000D0EF0">
        <w:rPr>
          <w:rFonts w:ascii="GHEA Grapalat" w:hAnsi="GHEA Grapalat" w:cs="Sylfaen"/>
        </w:rPr>
        <w:t>Հ</w:t>
      </w:r>
      <w:r w:rsidRPr="000D0EF0">
        <w:rPr>
          <w:rFonts w:ascii="GHEA Grapalat" w:hAnsi="GHEA Grapalat" w:cs="Times Armenian"/>
          <w:lang w:val="af-ZA"/>
        </w:rPr>
        <w:t xml:space="preserve"> </w:t>
      </w:r>
      <w:r w:rsidRPr="000D0EF0">
        <w:rPr>
          <w:rFonts w:ascii="GHEA Grapalat" w:hAnsi="GHEA Grapalat" w:cs="Sylfaen"/>
        </w:rPr>
        <w:t>Ր</w:t>
      </w:r>
      <w:r w:rsidRPr="000D0EF0">
        <w:rPr>
          <w:rFonts w:ascii="GHEA Grapalat" w:hAnsi="GHEA Grapalat" w:cs="Times Armenian"/>
          <w:lang w:val="af-ZA"/>
        </w:rPr>
        <w:t xml:space="preserve"> </w:t>
      </w:r>
      <w:r w:rsidRPr="000D0EF0">
        <w:rPr>
          <w:rFonts w:ascii="GHEA Grapalat" w:hAnsi="GHEA Grapalat" w:cs="Sylfaen"/>
        </w:rPr>
        <w:t>Ա</w:t>
      </w:r>
      <w:r w:rsidRPr="000D0EF0">
        <w:rPr>
          <w:rFonts w:ascii="GHEA Grapalat" w:hAnsi="GHEA Grapalat" w:cs="Times Armenian"/>
          <w:lang w:val="af-ZA"/>
        </w:rPr>
        <w:t xml:space="preserve"> </w:t>
      </w:r>
      <w:r w:rsidRPr="000D0EF0">
        <w:rPr>
          <w:rFonts w:ascii="GHEA Grapalat" w:hAnsi="GHEA Grapalat" w:cs="Sylfaen"/>
        </w:rPr>
        <w:t>Վ</w:t>
      </w:r>
      <w:r w:rsidRPr="000D0EF0">
        <w:rPr>
          <w:rFonts w:ascii="GHEA Grapalat" w:hAnsi="GHEA Grapalat" w:cs="Times Armenian"/>
          <w:lang w:val="af-ZA"/>
        </w:rPr>
        <w:t xml:space="preserve"> </w:t>
      </w:r>
      <w:r w:rsidRPr="000D0EF0">
        <w:rPr>
          <w:rFonts w:ascii="GHEA Grapalat" w:hAnsi="GHEA Grapalat" w:cs="Sylfaen"/>
        </w:rPr>
        <w:t>Ե</w:t>
      </w:r>
      <w:r w:rsidRPr="000D0EF0">
        <w:rPr>
          <w:rFonts w:ascii="GHEA Grapalat" w:hAnsi="GHEA Grapalat" w:cs="Times Armenian"/>
          <w:lang w:val="af-ZA"/>
        </w:rPr>
        <w:t xml:space="preserve"> </w:t>
      </w:r>
      <w:r w:rsidRPr="000D0EF0">
        <w:rPr>
          <w:rFonts w:ascii="GHEA Grapalat" w:hAnsi="GHEA Grapalat" w:cs="Sylfaen"/>
        </w:rPr>
        <w:t>Ր</w:t>
      </w:r>
    </w:p>
    <w:p w14:paraId="1052467E" w14:textId="77777777" w:rsidR="00E80C14" w:rsidRPr="000D0EF0" w:rsidRDefault="00E80C14" w:rsidP="00E80C14">
      <w:pPr>
        <w:pStyle w:val="BodyText"/>
        <w:ind w:right="-7" w:firstLine="567"/>
        <w:jc w:val="center"/>
        <w:rPr>
          <w:rFonts w:ascii="GHEA Grapalat" w:hAnsi="GHEA Grapalat" w:cs="Sylfaen"/>
          <w:lang w:val="af-ZA"/>
        </w:rPr>
      </w:pPr>
    </w:p>
    <w:p w14:paraId="3F670978" w14:textId="77777777" w:rsidR="00E80C14" w:rsidRPr="000D0EF0" w:rsidRDefault="00E80C14" w:rsidP="00E80C14">
      <w:pPr>
        <w:pStyle w:val="BodyText"/>
        <w:ind w:right="-7" w:firstLine="567"/>
        <w:jc w:val="center"/>
        <w:rPr>
          <w:rFonts w:ascii="GHEA Grapalat" w:hAnsi="GHEA Grapalat" w:cs="Sylfaen"/>
          <w:lang w:val="af-ZA"/>
        </w:rPr>
      </w:pPr>
    </w:p>
    <w:p w14:paraId="6EE3152F" w14:textId="77777777" w:rsidR="00E80C14" w:rsidRPr="000D0EF0" w:rsidRDefault="00E80C14" w:rsidP="00E80C14">
      <w:pPr>
        <w:pStyle w:val="BodyText"/>
        <w:ind w:right="-7" w:firstLine="567"/>
        <w:jc w:val="center"/>
        <w:rPr>
          <w:rFonts w:ascii="GHEA Grapalat" w:hAnsi="GHEA Grapalat"/>
          <w:szCs w:val="22"/>
          <w:lang w:val="af-ZA"/>
        </w:rPr>
      </w:pPr>
      <w:r w:rsidRPr="000D0EF0">
        <w:rPr>
          <w:rFonts w:ascii="GHEA Grapalat" w:hAnsi="GHEA Grapalat" w:cs="Sylfaen"/>
          <w:lang w:val="af-ZA"/>
        </w:rPr>
        <w:t>&lt;&lt;</w:t>
      </w:r>
      <w:r w:rsidRPr="000D0EF0">
        <w:rPr>
          <w:rFonts w:ascii="GHEA Grapalat" w:hAnsi="GHEA Grapalat" w:cs="Sylfaen"/>
        </w:rPr>
        <w:t>ԵՐՔԱՂԼՈՒՅՍ</w:t>
      </w:r>
      <w:r w:rsidRPr="000D0EF0">
        <w:rPr>
          <w:rFonts w:ascii="GHEA Grapalat" w:hAnsi="GHEA Grapalat" w:cs="Sylfaen"/>
          <w:lang w:val="af-ZA"/>
        </w:rPr>
        <w:t xml:space="preserve">&gt;&gt; </w:t>
      </w:r>
      <w:r w:rsidRPr="000D0EF0">
        <w:rPr>
          <w:rFonts w:ascii="GHEA Grapalat" w:hAnsi="GHEA Grapalat" w:cs="Sylfaen"/>
        </w:rPr>
        <w:t>ՓԲԸ</w:t>
      </w:r>
      <w:r w:rsidRPr="000D0EF0">
        <w:rPr>
          <w:rFonts w:ascii="GHEA Grapalat" w:hAnsi="GHEA Grapalat" w:cs="Sylfaen"/>
          <w:lang w:val="af-ZA"/>
        </w:rPr>
        <w:t>-</w:t>
      </w:r>
      <w:r w:rsidRPr="000D0EF0">
        <w:rPr>
          <w:rFonts w:ascii="GHEA Grapalat" w:hAnsi="GHEA Grapalat" w:cs="Sylfaen"/>
        </w:rPr>
        <w:t>Ի</w:t>
      </w:r>
      <w:r w:rsidRPr="000D0EF0">
        <w:rPr>
          <w:rFonts w:ascii="GHEA Grapalat" w:hAnsi="GHEA Grapalat" w:cs="Sylfaen"/>
          <w:lang w:val="af-ZA"/>
        </w:rPr>
        <w:t xml:space="preserve"> </w:t>
      </w:r>
      <w:r w:rsidRPr="000D0EF0">
        <w:rPr>
          <w:rFonts w:ascii="GHEA Grapalat" w:hAnsi="GHEA Grapalat" w:cs="Sylfaen"/>
        </w:rPr>
        <w:t>ԿԱՐԻՔՆԵՐԻ</w:t>
      </w:r>
      <w:r w:rsidRPr="000D0EF0">
        <w:rPr>
          <w:rFonts w:ascii="GHEA Grapalat" w:hAnsi="GHEA Grapalat" w:cs="Times Armenian"/>
          <w:lang w:val="af-ZA"/>
        </w:rPr>
        <w:t xml:space="preserve"> </w:t>
      </w:r>
      <w:r w:rsidRPr="000D0EF0">
        <w:rPr>
          <w:rFonts w:ascii="GHEA Grapalat" w:hAnsi="GHEA Grapalat" w:cs="Sylfaen"/>
        </w:rPr>
        <w:t>ՀԱՄԱՐ</w:t>
      </w:r>
      <w:r w:rsidRPr="000D0EF0">
        <w:rPr>
          <w:rFonts w:ascii="GHEA Grapalat" w:hAnsi="GHEA Grapalat" w:cs="Times Armenian"/>
          <w:lang w:val="af-ZA"/>
        </w:rPr>
        <w:t xml:space="preserve"> </w:t>
      </w:r>
      <w:r w:rsidRPr="00B725DC">
        <w:rPr>
          <w:rFonts w:ascii="GHEA Grapalat" w:hAnsi="GHEA Grapalat" w:cs="Sylfaen"/>
          <w:lang w:val="af-ZA"/>
        </w:rPr>
        <w:t>&lt;&lt;</w:t>
      </w:r>
      <w:r w:rsidRPr="00B733CF">
        <w:rPr>
          <w:rFonts w:ascii="GHEA Grapalat" w:hAnsi="GHEA Grapalat" w:cs="Sylfaen"/>
        </w:rPr>
        <w:t>ՀԵՆԱՍՅԱՆ</w:t>
      </w:r>
      <w:r w:rsidRPr="00B725DC">
        <w:rPr>
          <w:rFonts w:ascii="GHEA Grapalat" w:hAnsi="GHEA Grapalat" w:cs="Sylfaen"/>
          <w:lang w:val="af-ZA"/>
        </w:rPr>
        <w:t xml:space="preserve"> </w:t>
      </w:r>
      <w:r w:rsidRPr="00B733CF">
        <w:rPr>
          <w:rFonts w:ascii="GHEA Grapalat" w:hAnsi="GHEA Grapalat" w:cs="Sylfaen"/>
        </w:rPr>
        <w:t>ՀԻՄՔԵՐ</w:t>
      </w:r>
      <w:r>
        <w:rPr>
          <w:rFonts w:ascii="GHEA Grapalat" w:hAnsi="GHEA Grapalat" w:cs="Sylfaen"/>
        </w:rPr>
        <w:t>Ի</w:t>
      </w:r>
      <w:r w:rsidRPr="00B725DC">
        <w:rPr>
          <w:rFonts w:ascii="GHEA Grapalat" w:hAnsi="GHEA Grapalat" w:cs="Sylfaen"/>
          <w:lang w:val="af-ZA"/>
        </w:rPr>
        <w:t xml:space="preserve"> </w:t>
      </w:r>
      <w:r>
        <w:rPr>
          <w:rFonts w:ascii="GHEA Grapalat" w:hAnsi="GHEA Grapalat" w:cs="Sylfaen"/>
        </w:rPr>
        <w:t>ՎԵՐԱԿԱՆԳՆՄԱՆ</w:t>
      </w:r>
      <w:r w:rsidRPr="00B725DC">
        <w:rPr>
          <w:rFonts w:ascii="GHEA Grapalat" w:hAnsi="GHEA Grapalat" w:cs="Sylfaen"/>
          <w:lang w:val="af-ZA"/>
        </w:rPr>
        <w:t xml:space="preserve"> </w:t>
      </w:r>
      <w:r>
        <w:rPr>
          <w:rFonts w:ascii="GHEA Grapalat" w:hAnsi="GHEA Grapalat" w:cs="Sylfaen"/>
        </w:rPr>
        <w:t>ԾԱՌԱՅՈՒԹՅՈՒՆՆԵՐԻ</w:t>
      </w:r>
      <w:r w:rsidRPr="00B725DC">
        <w:rPr>
          <w:rFonts w:ascii="GHEA Grapalat" w:hAnsi="GHEA Grapalat" w:cs="Sylfaen"/>
          <w:lang w:val="af-ZA"/>
        </w:rPr>
        <w:t xml:space="preserve">&gt;&gt; </w:t>
      </w:r>
      <w:r w:rsidRPr="000D0EF0">
        <w:rPr>
          <w:rFonts w:ascii="GHEA Grapalat" w:hAnsi="GHEA Grapalat" w:cs="Sylfaen"/>
        </w:rPr>
        <w:t>ՁԵՌՔԲԵՐՄԱՆ</w:t>
      </w:r>
      <w:r w:rsidRPr="000D0EF0">
        <w:rPr>
          <w:rFonts w:ascii="GHEA Grapalat" w:hAnsi="GHEA Grapalat" w:cs="Times Armenian"/>
          <w:lang w:val="af-ZA"/>
        </w:rPr>
        <w:t xml:space="preserve"> </w:t>
      </w:r>
      <w:r w:rsidRPr="000D0EF0">
        <w:rPr>
          <w:rFonts w:ascii="GHEA Grapalat" w:hAnsi="GHEA Grapalat" w:cs="Sylfaen"/>
        </w:rPr>
        <w:t>ՆՊԱՏԱԿՈՎ</w:t>
      </w:r>
      <w:r w:rsidRPr="000D0EF0">
        <w:rPr>
          <w:rFonts w:ascii="GHEA Grapalat" w:hAnsi="GHEA Grapalat" w:cs="Sylfaen"/>
          <w:lang w:val="af-ZA"/>
        </w:rPr>
        <w:t xml:space="preserve"> </w:t>
      </w:r>
      <w:r w:rsidRPr="000D0EF0">
        <w:rPr>
          <w:rFonts w:ascii="GHEA Grapalat" w:hAnsi="GHEA Grapalat" w:cs="Times Armenian"/>
          <w:lang w:val="af-ZA"/>
        </w:rPr>
        <w:t xml:space="preserve"> </w:t>
      </w:r>
      <w:r w:rsidRPr="000D0EF0">
        <w:rPr>
          <w:rFonts w:ascii="GHEA Grapalat" w:hAnsi="GHEA Grapalat" w:cs="Sylfaen"/>
        </w:rPr>
        <w:t>ՀԱՅՏԱՐԱՐՎԱԾ</w:t>
      </w:r>
      <w:r w:rsidRPr="000D0EF0">
        <w:rPr>
          <w:rFonts w:ascii="GHEA Grapalat" w:hAnsi="GHEA Grapalat" w:cs="Times Armenian"/>
          <w:lang w:val="af-ZA"/>
        </w:rPr>
        <w:t xml:space="preserve"> ԳՆԱՆՇՄԱՆ ՀԱՐՑՄԱՆ</w:t>
      </w:r>
    </w:p>
    <w:p w14:paraId="2B6DBF52" w14:textId="77777777" w:rsidR="00F16218" w:rsidRPr="00064ADD" w:rsidRDefault="00F16218" w:rsidP="00F16218">
      <w:pPr>
        <w:pStyle w:val="BodyText"/>
        <w:ind w:right="-7" w:firstLine="567"/>
        <w:jc w:val="center"/>
        <w:rPr>
          <w:rFonts w:ascii="GHEA Grapalat" w:hAnsi="GHEA Grapalat"/>
          <w:lang w:val="af-ZA"/>
        </w:rPr>
      </w:pPr>
    </w:p>
    <w:p w14:paraId="2C517745" w14:textId="77777777" w:rsidR="00F16218" w:rsidRPr="00064ADD" w:rsidRDefault="00F16218" w:rsidP="00F16218">
      <w:pPr>
        <w:pStyle w:val="BodyText"/>
        <w:ind w:right="-7" w:firstLine="567"/>
        <w:jc w:val="center"/>
        <w:rPr>
          <w:rFonts w:ascii="GHEA Grapalat" w:hAnsi="GHEA Grapalat"/>
          <w:lang w:val="af-ZA"/>
        </w:rPr>
      </w:pPr>
    </w:p>
    <w:p w14:paraId="4C595AAC" w14:textId="77777777" w:rsidR="00F16218" w:rsidRPr="00064ADD" w:rsidRDefault="00F16218" w:rsidP="00F16218">
      <w:pPr>
        <w:pStyle w:val="BodyText"/>
        <w:ind w:right="-7" w:firstLine="567"/>
        <w:jc w:val="center"/>
        <w:rPr>
          <w:rFonts w:ascii="GHEA Grapalat" w:hAnsi="GHEA Grapalat"/>
          <w:lang w:val="af-ZA"/>
        </w:rPr>
      </w:pPr>
    </w:p>
    <w:p w14:paraId="1AF852B3" w14:textId="77777777" w:rsidR="00F16218" w:rsidRPr="00064ADD" w:rsidRDefault="00F16218" w:rsidP="00F16218">
      <w:pPr>
        <w:pStyle w:val="BodyText"/>
        <w:ind w:right="-7" w:firstLine="567"/>
        <w:jc w:val="center"/>
        <w:rPr>
          <w:rFonts w:ascii="GHEA Grapalat" w:hAnsi="GHEA Grapalat"/>
          <w:lang w:val="af-ZA"/>
        </w:rPr>
      </w:pPr>
    </w:p>
    <w:p w14:paraId="43896B2D" w14:textId="77777777" w:rsidR="00F16218" w:rsidRPr="00064ADD" w:rsidRDefault="00F16218" w:rsidP="00F16218">
      <w:pPr>
        <w:pStyle w:val="BodyText"/>
        <w:ind w:right="-7" w:firstLine="567"/>
        <w:jc w:val="center"/>
        <w:rPr>
          <w:rFonts w:ascii="GHEA Grapalat" w:hAnsi="GHEA Grapalat"/>
          <w:lang w:val="af-ZA"/>
        </w:rPr>
      </w:pPr>
    </w:p>
    <w:p w14:paraId="09E18880" w14:textId="77777777" w:rsidR="00F16218" w:rsidRPr="00064ADD" w:rsidRDefault="00F16218" w:rsidP="00F16218">
      <w:pPr>
        <w:pStyle w:val="BodyText"/>
        <w:ind w:right="-7" w:firstLine="567"/>
        <w:jc w:val="center"/>
        <w:rPr>
          <w:rFonts w:ascii="GHEA Grapalat" w:hAnsi="GHEA Grapalat"/>
          <w:lang w:val="af-ZA"/>
        </w:rPr>
      </w:pPr>
    </w:p>
    <w:p w14:paraId="2C3E403D" w14:textId="77777777" w:rsidR="00F16218" w:rsidRPr="00064ADD" w:rsidRDefault="00F16218" w:rsidP="00F16218">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Pr="00064ADD">
        <w:rPr>
          <w:rFonts w:ascii="GHEA Grapalat" w:hAnsi="GHEA Grapalat" w:cs="Sylfaen"/>
          <w:i/>
          <w:sz w:val="22"/>
          <w:szCs w:val="22"/>
        </w:rPr>
        <w:lastRenderedPageBreak/>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Pr="00064ADD">
        <w:rPr>
          <w:rFonts w:ascii="GHEA Grapalat" w:hAnsi="GHEA Grapalat" w:cs="Sylfaen"/>
          <w:i/>
          <w:sz w:val="22"/>
          <w:szCs w:val="22"/>
          <w:lang w:val="af-ZA"/>
        </w:rPr>
        <w:t xml:space="preserve"> </w:t>
      </w:r>
      <w:r w:rsidRPr="00064ADD">
        <w:rPr>
          <w:rFonts w:ascii="GHEA Grapalat" w:hAnsi="GHEA Grapalat" w:cs="Sylfaen"/>
          <w:i/>
          <w:sz w:val="22"/>
          <w:szCs w:val="22"/>
        </w:rPr>
        <w:t>նախքան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Pr="00064ADD">
        <w:rPr>
          <w:rFonts w:ascii="GHEA Grapalat" w:hAnsi="GHEA Grapalat" w:cs="Sylfaen"/>
          <w:i/>
          <w:sz w:val="22"/>
          <w:szCs w:val="22"/>
          <w:lang w:val="af-ZA"/>
        </w:rPr>
        <w:t xml:space="preserve">: </w:t>
      </w:r>
    </w:p>
    <w:p w14:paraId="6B331E4D" w14:textId="77777777" w:rsidR="00F16218" w:rsidRPr="00064ADD" w:rsidRDefault="00F16218" w:rsidP="00F16218">
      <w:pPr>
        <w:ind w:firstLine="567"/>
        <w:jc w:val="both"/>
        <w:rPr>
          <w:rFonts w:ascii="GHEA Grapalat" w:hAnsi="GHEA Grapalat"/>
          <w:i/>
          <w:sz w:val="20"/>
          <w:lang w:val="af-ZA"/>
        </w:rPr>
      </w:pPr>
    </w:p>
    <w:p w14:paraId="231E6E61" w14:textId="77777777" w:rsidR="00F16218" w:rsidRPr="00064ADD" w:rsidRDefault="00F16218" w:rsidP="00F16218">
      <w:pPr>
        <w:ind w:firstLine="567"/>
        <w:jc w:val="center"/>
        <w:rPr>
          <w:rFonts w:ascii="GHEA Grapalat" w:hAnsi="GHEA Grapalat"/>
          <w:b/>
          <w:sz w:val="20"/>
          <w:szCs w:val="22"/>
          <w:lang w:val="af-ZA"/>
        </w:rPr>
      </w:pPr>
    </w:p>
    <w:p w14:paraId="617D4332" w14:textId="77777777" w:rsidR="00F16218" w:rsidRPr="00064ADD" w:rsidRDefault="00F16218" w:rsidP="00F16218">
      <w:pPr>
        <w:ind w:firstLine="567"/>
        <w:jc w:val="center"/>
        <w:rPr>
          <w:rFonts w:ascii="GHEA Grapalat" w:hAnsi="GHEA Grapalat" w:cs="Sylfaen"/>
          <w:b/>
          <w:sz w:val="22"/>
          <w:szCs w:val="22"/>
          <w:lang w:val="af-ZA"/>
        </w:rPr>
      </w:pPr>
    </w:p>
    <w:p w14:paraId="1D87CBB4" w14:textId="77777777" w:rsidR="00F16218" w:rsidRPr="00970715" w:rsidRDefault="00F16218" w:rsidP="00F16218">
      <w:pPr>
        <w:ind w:firstLine="567"/>
        <w:jc w:val="center"/>
        <w:rPr>
          <w:rFonts w:ascii="GHEA Grapalat" w:hAnsi="GHEA Grapalat"/>
          <w:b/>
          <w:sz w:val="20"/>
          <w:szCs w:val="20"/>
          <w:lang w:val="af-ZA"/>
        </w:rPr>
      </w:pPr>
      <w:r w:rsidRPr="00970715">
        <w:rPr>
          <w:rFonts w:ascii="GHEA Grapalat" w:hAnsi="GHEA Grapalat" w:cs="Sylfaen"/>
          <w:b/>
          <w:sz w:val="20"/>
          <w:szCs w:val="20"/>
        </w:rPr>
        <w:t>ԲՈՎԱՆԴԱԿՈւԹՅՈւՆ</w:t>
      </w:r>
    </w:p>
    <w:p w14:paraId="7D9E7980" w14:textId="77777777" w:rsidR="00F16218" w:rsidRPr="00970715" w:rsidRDefault="00F16218" w:rsidP="00F16218">
      <w:pPr>
        <w:ind w:firstLine="567"/>
        <w:jc w:val="center"/>
        <w:rPr>
          <w:rFonts w:ascii="GHEA Grapalat" w:hAnsi="GHEA Grapalat"/>
          <w:i/>
          <w:sz w:val="20"/>
          <w:lang w:val="af-ZA"/>
        </w:rPr>
      </w:pPr>
    </w:p>
    <w:p w14:paraId="4D384CAE" w14:textId="19B74B99" w:rsidR="00E80C14" w:rsidRPr="000D0EF0" w:rsidRDefault="00E80C14" w:rsidP="00E80C14">
      <w:pPr>
        <w:pStyle w:val="BodyText"/>
        <w:ind w:right="-7" w:firstLine="567"/>
        <w:jc w:val="center"/>
        <w:rPr>
          <w:rFonts w:ascii="GHEA Grapalat" w:hAnsi="GHEA Grapalat" w:cs="Sylfaen"/>
          <w:b/>
          <w:sz w:val="20"/>
          <w:lang w:val="af-ZA"/>
        </w:rPr>
      </w:pPr>
      <w:r w:rsidRPr="000D0EF0">
        <w:rPr>
          <w:rFonts w:ascii="GHEA Grapalat" w:hAnsi="GHEA Grapalat"/>
          <w:b/>
          <w:sz w:val="20"/>
          <w:lang w:val="af-ZA"/>
        </w:rPr>
        <w:t>&lt;&lt;</w:t>
      </w:r>
      <w:r w:rsidRPr="000D0EF0">
        <w:rPr>
          <w:rFonts w:ascii="GHEA Grapalat" w:hAnsi="GHEA Grapalat" w:cs="Sylfaen"/>
          <w:b/>
          <w:sz w:val="20"/>
          <w:lang w:val="af-ZA"/>
        </w:rPr>
        <w:t>ԵՐՔԱՂԼՈՒՅՍ</w:t>
      </w:r>
      <w:r w:rsidRPr="000D0EF0">
        <w:rPr>
          <w:rFonts w:ascii="GHEA Grapalat" w:hAnsi="GHEA Grapalat"/>
          <w:b/>
          <w:sz w:val="20"/>
          <w:lang w:val="af-ZA"/>
        </w:rPr>
        <w:t xml:space="preserve">&gt;&gt; </w:t>
      </w:r>
      <w:r w:rsidRPr="000D0EF0">
        <w:rPr>
          <w:rFonts w:ascii="GHEA Grapalat" w:hAnsi="GHEA Grapalat" w:cs="Sylfaen"/>
          <w:b/>
          <w:sz w:val="20"/>
          <w:lang w:val="af-ZA"/>
        </w:rPr>
        <w:t>ՓԲԸ ԿԱՐԻՔՆԵՐԻ</w:t>
      </w:r>
      <w:r w:rsidRPr="000D0EF0">
        <w:rPr>
          <w:rFonts w:ascii="GHEA Grapalat" w:hAnsi="GHEA Grapalat"/>
          <w:b/>
          <w:sz w:val="20"/>
          <w:lang w:val="af-ZA"/>
        </w:rPr>
        <w:t xml:space="preserve"> </w:t>
      </w:r>
      <w:r w:rsidRPr="000D0EF0">
        <w:rPr>
          <w:rFonts w:ascii="GHEA Grapalat" w:hAnsi="GHEA Grapalat" w:cs="Sylfaen"/>
          <w:b/>
          <w:sz w:val="20"/>
          <w:lang w:val="af-ZA"/>
        </w:rPr>
        <w:t>ՀԱՄԱՐ</w:t>
      </w:r>
      <w:r w:rsidRPr="000D0EF0">
        <w:rPr>
          <w:rFonts w:ascii="GHEA Grapalat" w:hAnsi="GHEA Grapalat"/>
          <w:b/>
          <w:sz w:val="20"/>
          <w:lang w:val="af-ZA"/>
        </w:rPr>
        <w:t xml:space="preserve">   </w:t>
      </w:r>
      <w:r w:rsidRPr="00834449">
        <w:rPr>
          <w:rFonts w:ascii="GHEA Grapalat" w:hAnsi="GHEA Grapalat" w:cs="Sylfaen"/>
          <w:b/>
          <w:sz w:val="20"/>
          <w:lang w:val="af-ZA"/>
        </w:rPr>
        <w:t xml:space="preserve">ՀԵՆԱՍՅԱՆ ՀԻՄՔԵՐԻ ՎԵՐԱԿԱՆԳՆՄԱՆ ԾԱՌԱՅՈՒԹՅՈՒՆՆԵՐԻ </w:t>
      </w:r>
      <w:r w:rsidRPr="000D0EF0">
        <w:rPr>
          <w:rFonts w:ascii="GHEA Grapalat" w:hAnsi="GHEA Grapalat" w:cs="Sylfaen"/>
          <w:b/>
          <w:sz w:val="20"/>
          <w:lang w:val="af-ZA"/>
        </w:rPr>
        <w:t>ՁԵՌՔԲԵՐՄԱՆ ՆՊԱՏԱԿՈՎ ՀԱՅՏԱՐԱՐՎԱԾ ԳՆԱՆՇՄԱՆ ՀԱՐՑՄԱՆ ՀՐԱՎԵՐԻ</w:t>
      </w:r>
    </w:p>
    <w:p w14:paraId="238B6C48" w14:textId="77777777" w:rsidR="00F16218" w:rsidRDefault="00F16218" w:rsidP="00F16218">
      <w:pPr>
        <w:ind w:firstLine="567"/>
        <w:jc w:val="center"/>
        <w:rPr>
          <w:rFonts w:ascii="GHEA Grapalat" w:hAnsi="GHEA Grapalat" w:cs="Sylfaen"/>
          <w:b/>
          <w:sz w:val="20"/>
          <w:szCs w:val="22"/>
          <w:lang w:val="af-ZA"/>
        </w:rPr>
      </w:pPr>
    </w:p>
    <w:p w14:paraId="36C5CBD7" w14:textId="77777777" w:rsidR="00F16218" w:rsidRPr="00064ADD" w:rsidRDefault="00F16218" w:rsidP="00F16218">
      <w:pPr>
        <w:ind w:firstLine="567"/>
        <w:jc w:val="center"/>
        <w:rPr>
          <w:rFonts w:ascii="GHEA Grapalat" w:hAnsi="GHEA Grapalat" w:cs="Sylfaen"/>
          <w:b/>
          <w:sz w:val="20"/>
          <w:szCs w:val="22"/>
          <w:lang w:val="af-ZA"/>
        </w:rPr>
      </w:pPr>
    </w:p>
    <w:p w14:paraId="5D29CE19" w14:textId="77777777" w:rsidR="00F16218" w:rsidRPr="00064ADD" w:rsidRDefault="00F16218" w:rsidP="00F16218">
      <w:pPr>
        <w:ind w:firstLine="567"/>
        <w:jc w:val="center"/>
        <w:rPr>
          <w:rFonts w:ascii="GHEA Grapalat" w:hAnsi="GHEA Grapalat"/>
          <w:sz w:val="20"/>
          <w:lang w:val="af-ZA"/>
        </w:rPr>
      </w:pPr>
      <w:r w:rsidRPr="00064ADD">
        <w:rPr>
          <w:rFonts w:ascii="GHEA Grapalat" w:hAnsi="GHEA Grapalat" w:cs="Sylfaen"/>
          <w:b/>
          <w:sz w:val="20"/>
          <w:szCs w:val="22"/>
        </w:rPr>
        <w:t>ՄԱՍ</w:t>
      </w:r>
      <w:r>
        <w:rPr>
          <w:rFonts w:ascii="GHEA Grapalat" w:hAnsi="GHEA Grapalat" w:cs="Times Armenian"/>
          <w:b/>
          <w:sz w:val="20"/>
          <w:szCs w:val="22"/>
          <w:lang w:val="af-ZA"/>
        </w:rPr>
        <w:t xml:space="preserve"> </w:t>
      </w:r>
      <w:r w:rsidRPr="00064ADD">
        <w:rPr>
          <w:rFonts w:ascii="GHEA Grapalat" w:hAnsi="GHEA Grapalat" w:cs="Times Armenian"/>
          <w:b/>
          <w:sz w:val="20"/>
          <w:szCs w:val="22"/>
          <w:lang w:val="af-ZA"/>
        </w:rPr>
        <w:t>I.</w:t>
      </w:r>
    </w:p>
    <w:p w14:paraId="27D46A81" w14:textId="77777777" w:rsidR="00F16218" w:rsidRPr="00064ADD" w:rsidRDefault="00F16218" w:rsidP="00F16218">
      <w:pPr>
        <w:ind w:firstLine="567"/>
        <w:jc w:val="both"/>
        <w:rPr>
          <w:rFonts w:ascii="GHEA Grapalat" w:hAnsi="GHEA Grapalat"/>
          <w:sz w:val="20"/>
          <w:lang w:val="af-ZA"/>
        </w:rPr>
      </w:pPr>
    </w:p>
    <w:p w14:paraId="1B068D0A"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655D789F"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դրանց</w:t>
      </w:r>
      <w:r w:rsidRPr="00064ADD">
        <w:rPr>
          <w:rFonts w:ascii="GHEA Grapalat" w:hAnsi="GHEA Grapalat" w:cs="Sylfaen"/>
          <w:sz w:val="20"/>
          <w:lang w:val="af-ZA"/>
        </w:rPr>
        <w:t xml:space="preserve"> </w:t>
      </w:r>
      <w:r w:rsidRPr="00064ADD">
        <w:rPr>
          <w:rFonts w:ascii="GHEA Grapalat" w:hAnsi="GHEA Grapalat" w:cs="Sylfaen"/>
          <w:sz w:val="20"/>
        </w:rPr>
        <w:t>գնահատման</w:t>
      </w:r>
      <w:r w:rsidRPr="00064ADD">
        <w:rPr>
          <w:rFonts w:ascii="GHEA Grapalat" w:hAnsi="GHEA Grapalat" w:cs="Sylfaen"/>
          <w:sz w:val="20"/>
          <w:lang w:val="af-ZA"/>
        </w:rPr>
        <w:t xml:space="preserve"> </w:t>
      </w:r>
      <w:r w:rsidRPr="00064ADD">
        <w:rPr>
          <w:rFonts w:ascii="GHEA Grapalat" w:hAnsi="GHEA Grapalat" w:cs="Sylfaen"/>
          <w:sz w:val="20"/>
        </w:rPr>
        <w:t>կարգը</w:t>
      </w:r>
      <w:r w:rsidRPr="00064ADD">
        <w:rPr>
          <w:rFonts w:ascii="GHEA Grapalat" w:hAnsi="GHEA Grapalat" w:cs="Times Armenian"/>
          <w:sz w:val="20"/>
          <w:lang w:val="af-ZA"/>
        </w:rPr>
        <w:t xml:space="preserve">, 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ապահովում ներկայացնելու պայմանները </w:t>
      </w:r>
    </w:p>
    <w:p w14:paraId="4DE94A3F"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09D22E9A" w14:textId="77777777" w:rsidR="00F16218" w:rsidRPr="00064ADD" w:rsidRDefault="00F16218" w:rsidP="00F16218">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5F528A02"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Pr="00064ADD">
        <w:rPr>
          <w:rFonts w:ascii="GHEA Grapalat" w:hAnsi="GHEA Grapalat" w:cs="Times Armenian"/>
          <w:sz w:val="20"/>
          <w:lang w:val="af-ZA"/>
        </w:rPr>
        <w:tab/>
        <w:t xml:space="preserve"> </w:t>
      </w:r>
    </w:p>
    <w:p w14:paraId="7C85542D"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6. </w:t>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ործողության</w:t>
      </w:r>
      <w:r w:rsidRPr="00064ADD">
        <w:rPr>
          <w:rFonts w:ascii="GHEA Grapalat" w:hAnsi="GHEA Grapalat" w:cs="Times Armenian"/>
          <w:sz w:val="20"/>
          <w:lang w:val="af-ZA"/>
        </w:rPr>
        <w:t xml:space="preserve"> </w:t>
      </w:r>
      <w:r w:rsidRPr="00064ADD">
        <w:rPr>
          <w:rFonts w:ascii="GHEA Grapalat" w:hAnsi="GHEA Grapalat" w:cs="Sylfaen"/>
          <w:sz w:val="20"/>
        </w:rPr>
        <w:t>ժամկետը</w:t>
      </w:r>
      <w:r w:rsidRPr="00064ADD">
        <w:rPr>
          <w:rFonts w:ascii="GHEA Grapalat" w:hAnsi="GHEA Grapalat" w:cs="Times Armenian"/>
          <w:sz w:val="20"/>
          <w:lang w:val="af-ZA"/>
        </w:rPr>
        <w:t xml:space="preserve">, </w:t>
      </w:r>
      <w:r w:rsidRPr="00064ADD">
        <w:rPr>
          <w:rFonts w:ascii="GHEA Grapalat" w:hAnsi="GHEA Grapalat" w:cs="Sylfaen"/>
          <w:sz w:val="20"/>
        </w:rPr>
        <w:t>հայտերում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դրանք</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վերցնելու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t xml:space="preserve"> </w:t>
      </w:r>
    </w:p>
    <w:p w14:paraId="21FB404E" w14:textId="77777777" w:rsidR="00F16218" w:rsidRPr="00064ADD" w:rsidRDefault="00F16218" w:rsidP="00F16218">
      <w:pPr>
        <w:ind w:firstLine="1134"/>
        <w:jc w:val="both"/>
        <w:rPr>
          <w:rFonts w:ascii="GHEA Grapalat" w:hAnsi="GHEA Grapalat" w:cs="Sylfaen"/>
          <w:sz w:val="20"/>
          <w:lang w:val="af-ZA"/>
        </w:rPr>
      </w:pPr>
      <w:r w:rsidRPr="00064ADD">
        <w:rPr>
          <w:rFonts w:ascii="GHEA Grapalat" w:hAnsi="GHEA Grapalat"/>
          <w:sz w:val="20"/>
          <w:lang w:val="af-ZA"/>
        </w:rPr>
        <w:t>8. Հ</w:t>
      </w:r>
      <w:r w:rsidRPr="00064ADD">
        <w:rPr>
          <w:rFonts w:ascii="GHEA Grapalat" w:hAnsi="GHEA Grapalat" w:cs="Sylfaen"/>
          <w:sz w:val="20"/>
        </w:rPr>
        <w:t>այտերի</w:t>
      </w:r>
      <w:r w:rsidRPr="00064ADD">
        <w:rPr>
          <w:rFonts w:ascii="GHEA Grapalat" w:hAnsi="GHEA Grapalat" w:cs="Sylfaen"/>
          <w:sz w:val="20"/>
          <w:lang w:val="af-ZA"/>
        </w:rPr>
        <w:t xml:space="preserve"> </w:t>
      </w:r>
      <w:r w:rsidRPr="00064ADD">
        <w:rPr>
          <w:rFonts w:ascii="GHEA Grapalat" w:hAnsi="GHEA Grapalat" w:cs="Sylfaen"/>
          <w:sz w:val="20"/>
        </w:rPr>
        <w:t>բացումը</w:t>
      </w:r>
      <w:r w:rsidRPr="00064ADD">
        <w:rPr>
          <w:rFonts w:ascii="GHEA Grapalat" w:hAnsi="GHEA Grapalat" w:cs="Sylfaen"/>
          <w:sz w:val="20"/>
          <w:lang w:val="af-ZA"/>
        </w:rPr>
        <w:t xml:space="preserve">, </w:t>
      </w:r>
      <w:r w:rsidRPr="00064ADD">
        <w:rPr>
          <w:rFonts w:ascii="GHEA Grapalat" w:hAnsi="GHEA Grapalat" w:cs="Sylfaen"/>
          <w:sz w:val="20"/>
        </w:rPr>
        <w:t>գնահատումը</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արդյունքների</w:t>
      </w:r>
      <w:r w:rsidRPr="00064ADD">
        <w:rPr>
          <w:rFonts w:ascii="GHEA Grapalat" w:hAnsi="GHEA Grapalat" w:cs="Sylfaen"/>
          <w:sz w:val="20"/>
          <w:lang w:val="af-ZA"/>
        </w:rPr>
        <w:t xml:space="preserve"> </w:t>
      </w:r>
      <w:r w:rsidRPr="00064ADD">
        <w:rPr>
          <w:rFonts w:ascii="GHEA Grapalat" w:hAnsi="GHEA Grapalat" w:cs="Sylfaen"/>
          <w:sz w:val="20"/>
        </w:rPr>
        <w:t>ամփոփումը</w:t>
      </w:r>
      <w:r w:rsidRPr="00064ADD">
        <w:rPr>
          <w:rFonts w:ascii="GHEA Grapalat" w:hAnsi="GHEA Grapalat" w:cs="Sylfaen"/>
          <w:sz w:val="20"/>
          <w:lang w:val="af-ZA"/>
        </w:rPr>
        <w:tab/>
      </w:r>
    </w:p>
    <w:p w14:paraId="3EDEB0D9"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9.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րի</w:t>
      </w:r>
      <w:r w:rsidRPr="00064ADD">
        <w:rPr>
          <w:rFonts w:ascii="GHEA Grapalat" w:hAnsi="GHEA Grapalat" w:cs="Times Armenian"/>
          <w:sz w:val="20"/>
          <w:lang w:val="af-ZA"/>
        </w:rPr>
        <w:t xml:space="preserve"> </w:t>
      </w:r>
      <w:r w:rsidRPr="00064ADD">
        <w:rPr>
          <w:rFonts w:ascii="GHEA Grapalat" w:hAnsi="GHEA Grapalat" w:cs="Sylfaen"/>
          <w:sz w:val="20"/>
        </w:rPr>
        <w:t>կնքումը</w:t>
      </w:r>
      <w:r w:rsidRPr="00064ADD">
        <w:rPr>
          <w:rFonts w:ascii="GHEA Grapalat" w:hAnsi="GHEA Grapalat" w:cs="Times Armenian"/>
          <w:sz w:val="20"/>
          <w:lang w:val="af-ZA"/>
        </w:rPr>
        <w:tab/>
      </w:r>
    </w:p>
    <w:p w14:paraId="00335DBC"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10. Որակավորման և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րի</w:t>
      </w:r>
      <w:r w:rsidRPr="00064ADD">
        <w:rPr>
          <w:rFonts w:ascii="GHEA Grapalat" w:hAnsi="GHEA Grapalat" w:cs="Times Armenian"/>
          <w:sz w:val="20"/>
          <w:lang w:val="af-ZA"/>
        </w:rPr>
        <w:t xml:space="preserve"> </w:t>
      </w:r>
      <w:r w:rsidRPr="00064ADD">
        <w:rPr>
          <w:rFonts w:ascii="GHEA Grapalat" w:hAnsi="GHEA Grapalat" w:cs="Sylfaen"/>
          <w:sz w:val="20"/>
        </w:rPr>
        <w:t>ապահովումները</w:t>
      </w:r>
      <w:r w:rsidRPr="00064ADD">
        <w:rPr>
          <w:rFonts w:ascii="GHEA Grapalat" w:hAnsi="GHEA Grapalat" w:cs="Times Armenian"/>
          <w:sz w:val="20"/>
          <w:lang w:val="af-ZA"/>
        </w:rPr>
        <w:tab/>
        <w:t xml:space="preserve"> </w:t>
      </w:r>
    </w:p>
    <w:p w14:paraId="4D9FB429"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11.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02CF71F3"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 xml:space="preserve">12.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532C19" w14:textId="77777777" w:rsidR="00F16218" w:rsidRPr="00064ADD" w:rsidRDefault="00F16218" w:rsidP="00F16218">
      <w:pPr>
        <w:ind w:firstLine="567"/>
        <w:jc w:val="both"/>
        <w:rPr>
          <w:rFonts w:ascii="GHEA Grapalat" w:hAnsi="GHEA Grapalat"/>
          <w:sz w:val="20"/>
          <w:lang w:val="af-ZA"/>
        </w:rPr>
      </w:pPr>
    </w:p>
    <w:p w14:paraId="70CFBD75" w14:textId="77777777" w:rsidR="00F16218" w:rsidRPr="00064ADD" w:rsidRDefault="00F16218" w:rsidP="00F16218">
      <w:pPr>
        <w:ind w:firstLine="567"/>
        <w:jc w:val="both"/>
        <w:rPr>
          <w:rFonts w:ascii="GHEA Grapalat" w:hAnsi="GHEA Grapalat"/>
          <w:sz w:val="20"/>
          <w:lang w:val="af-ZA"/>
        </w:rPr>
      </w:pPr>
    </w:p>
    <w:p w14:paraId="6CA42484" w14:textId="77777777" w:rsidR="00F16218" w:rsidRPr="00064ADD" w:rsidRDefault="00F16218" w:rsidP="00F16218">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Pr>
          <w:rFonts w:ascii="GHEA Grapalat" w:hAnsi="GHEA Grapalat" w:cs="Sylfaen"/>
          <w:b/>
          <w:sz w:val="20"/>
        </w:rPr>
        <w:t>ԳՆԱՆՇՄԱՆ</w:t>
      </w:r>
      <w:r w:rsidRPr="001430AD">
        <w:rPr>
          <w:rFonts w:ascii="GHEA Grapalat" w:hAnsi="GHEA Grapalat" w:cs="Sylfaen"/>
          <w:b/>
          <w:sz w:val="20"/>
          <w:lang w:val="af-ZA"/>
        </w:rPr>
        <w:t xml:space="preserve"> </w:t>
      </w:r>
      <w:proofErr w:type="gramStart"/>
      <w:r>
        <w:rPr>
          <w:rFonts w:ascii="GHEA Grapalat" w:hAnsi="GHEA Grapalat" w:cs="Sylfaen"/>
          <w:b/>
          <w:sz w:val="20"/>
        </w:rPr>
        <w:t>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7019D542" w14:textId="77777777" w:rsidR="00F16218" w:rsidRPr="00064ADD" w:rsidRDefault="00F16218" w:rsidP="00F16218">
      <w:pPr>
        <w:ind w:firstLine="567"/>
        <w:jc w:val="both"/>
        <w:rPr>
          <w:rFonts w:ascii="GHEA Grapalat" w:hAnsi="GHEA Grapalat"/>
          <w:sz w:val="20"/>
          <w:lang w:val="af-ZA"/>
        </w:rPr>
      </w:pPr>
    </w:p>
    <w:p w14:paraId="2A17482D"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14:paraId="5A38C249" w14:textId="77777777" w:rsidR="00F16218" w:rsidRPr="00064ADD" w:rsidRDefault="00F16218" w:rsidP="00F16218">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4E823F7D" w14:textId="77777777" w:rsidR="00F16218" w:rsidRPr="00064ADD" w:rsidRDefault="00F16218" w:rsidP="00F16218">
      <w:pPr>
        <w:ind w:firstLine="1134"/>
        <w:jc w:val="both"/>
        <w:rPr>
          <w:rFonts w:ascii="GHEA Grapalat" w:hAnsi="GHEA Grapalat" w:cs="Times Armenian"/>
          <w:sz w:val="20"/>
          <w:lang w:val="af-ZA"/>
        </w:rPr>
      </w:pPr>
      <w:r w:rsidRPr="00064ADD">
        <w:rPr>
          <w:rFonts w:ascii="GHEA Grapalat" w:hAnsi="GHEA Grapalat"/>
          <w:sz w:val="20"/>
          <w:lang w:val="af-ZA"/>
        </w:rPr>
        <w:t>3.</w:t>
      </w:r>
      <w:r w:rsidRPr="00064ADD">
        <w:rPr>
          <w:rFonts w:ascii="GHEA Grapalat" w:hAnsi="GHEA Grapalat"/>
          <w:sz w:val="20"/>
          <w:lang w:val="af-ZA"/>
        </w:rPr>
        <w:tab/>
      </w:r>
      <w:r w:rsidRPr="00064ADD">
        <w:rPr>
          <w:rFonts w:ascii="GHEA Grapalat" w:hAnsi="GHEA Grapalat" w:cs="Sylfaen"/>
          <w:sz w:val="20"/>
        </w:rPr>
        <w:t>Հավելվածներ</w:t>
      </w:r>
      <w:r w:rsidRPr="00064ADD">
        <w:rPr>
          <w:rFonts w:ascii="GHEA Grapalat" w:hAnsi="GHEA Grapalat" w:cs="Times Armenian"/>
          <w:sz w:val="20"/>
          <w:lang w:val="af-ZA"/>
        </w:rPr>
        <w:t xml:space="preserve"> 1-6</w:t>
      </w:r>
      <w:r w:rsidRPr="00064ADD">
        <w:rPr>
          <w:rFonts w:ascii="GHEA Grapalat" w:hAnsi="GHEA Grapalat" w:cs="Times Armenian"/>
          <w:sz w:val="20"/>
          <w:lang w:val="af-ZA"/>
        </w:rPr>
        <w:tab/>
      </w:r>
    </w:p>
    <w:p w14:paraId="75CA777F" w14:textId="77777777" w:rsidR="00F16218" w:rsidRPr="00064ADD" w:rsidRDefault="00F16218" w:rsidP="00F16218">
      <w:pPr>
        <w:ind w:firstLine="1134"/>
        <w:jc w:val="both"/>
        <w:rPr>
          <w:rFonts w:ascii="GHEA Grapalat" w:hAnsi="GHEA Grapalat" w:cs="Times Armenian"/>
          <w:sz w:val="20"/>
          <w:lang w:val="af-ZA"/>
        </w:rPr>
      </w:pPr>
    </w:p>
    <w:p w14:paraId="73574236" w14:textId="77777777" w:rsidR="00F16218" w:rsidRPr="00064ADD" w:rsidRDefault="00F16218" w:rsidP="00F16218">
      <w:pPr>
        <w:ind w:firstLine="1134"/>
        <w:jc w:val="both"/>
        <w:rPr>
          <w:rFonts w:ascii="GHEA Grapalat" w:hAnsi="GHEA Grapalat" w:cs="Times Armenian"/>
          <w:sz w:val="20"/>
          <w:lang w:val="af-ZA"/>
        </w:rPr>
      </w:pPr>
    </w:p>
    <w:p w14:paraId="75941437" w14:textId="77777777" w:rsidR="00F16218" w:rsidRPr="00064ADD" w:rsidRDefault="00F16218" w:rsidP="00F16218">
      <w:pPr>
        <w:ind w:firstLine="1134"/>
        <w:jc w:val="both"/>
        <w:rPr>
          <w:rFonts w:ascii="GHEA Grapalat" w:hAnsi="GHEA Grapalat" w:cs="Times Armenian"/>
          <w:sz w:val="20"/>
          <w:lang w:val="af-ZA"/>
        </w:rPr>
      </w:pPr>
    </w:p>
    <w:p w14:paraId="4CD872E6" w14:textId="77777777" w:rsidR="00F16218" w:rsidRPr="00064ADD" w:rsidRDefault="00F16218" w:rsidP="00F16218">
      <w:pPr>
        <w:ind w:firstLine="1134"/>
        <w:jc w:val="both"/>
        <w:rPr>
          <w:rFonts w:ascii="GHEA Grapalat" w:hAnsi="GHEA Grapalat" w:cs="Times Armenian"/>
          <w:sz w:val="20"/>
          <w:lang w:val="af-ZA"/>
        </w:rPr>
      </w:pPr>
    </w:p>
    <w:p w14:paraId="26BCB135" w14:textId="77777777" w:rsidR="00F16218" w:rsidRPr="00064ADD" w:rsidRDefault="00F16218" w:rsidP="00F16218">
      <w:pPr>
        <w:ind w:firstLine="1134"/>
        <w:jc w:val="both"/>
        <w:rPr>
          <w:rFonts w:ascii="GHEA Grapalat" w:hAnsi="GHEA Grapalat" w:cs="Times Armenian"/>
          <w:sz w:val="20"/>
          <w:lang w:val="af-ZA"/>
        </w:rPr>
      </w:pPr>
    </w:p>
    <w:p w14:paraId="2FE6F4F4" w14:textId="77777777" w:rsidR="00F16218" w:rsidRPr="00064ADD" w:rsidRDefault="00F16218" w:rsidP="00F16218">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Pr="00064ADD">
        <w:rPr>
          <w:rFonts w:ascii="GHEA Grapalat" w:hAnsi="GHEA Grapalat" w:cs="Times Armenian"/>
          <w:sz w:val="20"/>
          <w:lang w:val="af-ZA"/>
        </w:rPr>
        <w:br w:type="page"/>
      </w:r>
      <w:r w:rsidRPr="00064ADD">
        <w:rPr>
          <w:rFonts w:ascii="GHEA Grapalat" w:hAnsi="GHEA Grapalat" w:cs="Times Armenian"/>
          <w:sz w:val="20"/>
          <w:lang w:val="af-ZA"/>
        </w:rPr>
        <w:lastRenderedPageBreak/>
        <w:tab/>
      </w:r>
    </w:p>
    <w:p w14:paraId="4A4FFF0B" w14:textId="0BEBD086" w:rsidR="00F16218" w:rsidRPr="00044829" w:rsidRDefault="00F16218" w:rsidP="00F16218">
      <w:pPr>
        <w:jc w:val="both"/>
        <w:rPr>
          <w:rFonts w:ascii="GHEA Grapalat" w:hAnsi="GHEA Grapalat"/>
          <w:sz w:val="20"/>
          <w:szCs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Pr="00970715">
        <w:rPr>
          <w:rFonts w:ascii="GHEA Grapalat" w:hAnsi="GHEA Grapalat"/>
          <w:b/>
          <w:lang w:val="af-ZA"/>
        </w:rPr>
        <w:t>ԵՔԼ-ԳՀԾՁԲ-</w:t>
      </w:r>
      <w:r w:rsidR="0097605A">
        <w:rPr>
          <w:rFonts w:ascii="GHEA Grapalat" w:hAnsi="GHEA Grapalat"/>
          <w:b/>
          <w:lang w:val="af-ZA"/>
        </w:rPr>
        <w:t>26/8</w:t>
      </w:r>
      <w:r>
        <w:rPr>
          <w:rFonts w:ascii="GHEA Grapalat" w:hAnsi="GHEA Grapalat"/>
          <w:b/>
          <w:lang w:val="af-ZA"/>
        </w:rPr>
        <w:t xml:space="preserve"> </w:t>
      </w:r>
      <w:r w:rsidRPr="00044829">
        <w:rPr>
          <w:rFonts w:ascii="GHEA Grapalat" w:hAnsi="GHEA Grapalat"/>
          <w:sz w:val="20"/>
          <w:szCs w:val="20"/>
          <w:lang w:val="af-ZA"/>
        </w:rPr>
        <w:t>ծածկագրով անցկացվող գնանշման հարցման (այսուհետև` ընթացակարգ) հայտարարության։</w:t>
      </w:r>
    </w:p>
    <w:p w14:paraId="79F830FE" w14:textId="77777777" w:rsidR="00F16218" w:rsidRPr="00044829" w:rsidRDefault="00F16218" w:rsidP="00F16218">
      <w:pPr>
        <w:ind w:firstLine="567"/>
        <w:jc w:val="both"/>
        <w:rPr>
          <w:rFonts w:ascii="GHEA Grapalat" w:hAnsi="GHEA Grapalat"/>
          <w:sz w:val="20"/>
          <w:szCs w:val="20"/>
          <w:lang w:val="af-ZA"/>
        </w:rPr>
      </w:pPr>
      <w:r w:rsidRPr="00044829">
        <w:rPr>
          <w:rFonts w:ascii="GHEA Grapalat" w:hAnsi="GHEA Grapalat"/>
          <w:sz w:val="20"/>
          <w:szCs w:val="20"/>
          <w:lang w:val="af-ZA"/>
        </w:rPr>
        <w:t>Սույն հրավերը կազմվել է գնումների մասին ՀՀ օրենսդրության, այդ թվում` «Գնումների մասին» ՀՀ օրենքի (այսուհետ` Օրենք), ՀՀ կառավարության 2017թ. մայիսի 4-ի N 526-Ն որոշմամբ հաստատված «Գնումների գործընթացի կազմակերպման» կարգի (այսուհետ` Կարգ) և այլ իրավական ակտերի պահանջներին համապատասխան և նպատակ ունի &lt;&lt;Երքաղլույս&gt;&gt; ՓԲԸ-ի (այսուհետ` պատվիրատու) կողմից հայտարարված ընթացակարգին մասնակցելու մտադրություն ունեցող անձանց (այսուհետ`  մասնակից) տեղեկացնելու ընթացակարգի պայմանների` գնման առարկայի, ընթացակարգի անցկացման, ընտրված մասնակցին որոշելու և նրա հետ պայմանագիր կնքելու մասին, ինչպես նաև օժանդակելու ընթացակարգի հայտը պատրաստելիս։</w:t>
      </w:r>
    </w:p>
    <w:p w14:paraId="417C84F9" w14:textId="77777777" w:rsidR="00F16218" w:rsidRPr="00044829" w:rsidRDefault="00F16218" w:rsidP="00F16218">
      <w:pPr>
        <w:ind w:firstLine="567"/>
        <w:jc w:val="both"/>
        <w:rPr>
          <w:rFonts w:ascii="GHEA Grapalat" w:hAnsi="GHEA Grapalat"/>
          <w:sz w:val="20"/>
          <w:szCs w:val="20"/>
          <w:lang w:val="af-ZA"/>
        </w:rPr>
      </w:pPr>
      <w:r w:rsidRPr="00044829">
        <w:rPr>
          <w:rFonts w:ascii="GHEA Grapalat" w:hAnsi="GHEA Grapalat"/>
          <w:sz w:val="20"/>
          <w:szCs w:val="20"/>
          <w:lang w:val="af-ZA"/>
        </w:rPr>
        <w:t>Հայտեր կարող են ներկայացնել բոլոր անձինք, անկախ նրանց` օտարերկրյա ֆիզիկական անձ, կազմակերպություն, քաղաքացիություն չունեցող անձ լինելու հանգամանքից։</w:t>
      </w:r>
    </w:p>
    <w:p w14:paraId="6106124E" w14:textId="77777777" w:rsidR="00F16218" w:rsidRPr="00064ADD" w:rsidRDefault="00F16218" w:rsidP="00F16218">
      <w:pPr>
        <w:ind w:firstLine="567"/>
        <w:jc w:val="both"/>
        <w:rPr>
          <w:rFonts w:ascii="GHEA Grapalat" w:hAnsi="GHEA Grapalat" w:cs="Times Armenian"/>
          <w:sz w:val="20"/>
          <w:lang w:val="af-ZA"/>
        </w:rPr>
      </w:pPr>
      <w:r w:rsidRPr="00044829">
        <w:rPr>
          <w:rFonts w:ascii="GHEA Grapalat" w:hAnsi="GHEA Grapalat"/>
          <w:sz w:val="20"/>
          <w:szCs w:val="20"/>
          <w:lang w:val="af-ZA"/>
        </w:rPr>
        <w:t>Սույն ընթացակարգի հետ կապված հարաբերությունների նկատմամբ կիրառվում է Հայաստանի Հանրապետության իրավունքը։ Սույն ընթացակարգի հետ կապ</w:t>
      </w:r>
      <w:r w:rsidRPr="00064ADD">
        <w:rPr>
          <w:rFonts w:ascii="GHEA Grapalat" w:hAnsi="GHEA Grapalat" w:cs="Sylfaen"/>
          <w:sz w:val="20"/>
        </w:rPr>
        <w:t>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Pr="00064ADD">
        <w:rPr>
          <w:rFonts w:ascii="GHEA Grapalat" w:hAnsi="GHEA Grapalat" w:cs="Times Armenian"/>
          <w:sz w:val="20"/>
          <w:lang w:val="af-ZA"/>
        </w:rPr>
        <w:t xml:space="preserve">։ </w:t>
      </w:r>
    </w:p>
    <w:p w14:paraId="40F92FF9" w14:textId="77777777" w:rsidR="00F16218" w:rsidRPr="00114BE2" w:rsidRDefault="00F16218" w:rsidP="00F16218">
      <w:pPr>
        <w:pStyle w:val="BodyTextIndent2"/>
        <w:spacing w:line="240" w:lineRule="auto"/>
        <w:ind w:firstLine="567"/>
        <w:rPr>
          <w:rFonts w:ascii="GHEA Grapalat" w:hAnsi="GHEA Grapalat" w:cs="Sylfaen"/>
          <w:szCs w:val="24"/>
        </w:rPr>
      </w:pPr>
      <w:r w:rsidRPr="00064ADD">
        <w:rPr>
          <w:rFonts w:ascii="GHEA Grapalat" w:hAnsi="GHEA Grapalat"/>
        </w:rPr>
        <w:t xml:space="preserve">Գնահատող հանձնաժողովի քարտուղարի էլեկտրոնային փոստի հասցեն է` </w:t>
      </w:r>
      <w:hyperlink r:id="rId8" w:history="1">
        <w:r w:rsidRPr="00DE02CB">
          <w:rPr>
            <w:rStyle w:val="Hyperlink"/>
            <w:rFonts w:ascii="GHEA Grapalat" w:hAnsi="GHEA Grapalat" w:cs="Sylfaen"/>
            <w:szCs w:val="24"/>
          </w:rPr>
          <w:t>narine</w:t>
        </w:r>
        <w:r>
          <w:rPr>
            <w:rStyle w:val="Hyperlink"/>
            <w:rFonts w:ascii="Cambria Math" w:hAnsi="Cambria Math" w:cs="Sylfaen"/>
            <w:szCs w:val="24"/>
            <w:lang w:val="hy-AM"/>
          </w:rPr>
          <w:t>․</w:t>
        </w:r>
        <w:r>
          <w:rPr>
            <w:rStyle w:val="Hyperlink"/>
            <w:rFonts w:ascii="GHEA Grapalat" w:hAnsi="GHEA Grapalat" w:cs="Sylfaen"/>
            <w:szCs w:val="24"/>
          </w:rPr>
          <w:t>abrahamyan@</w:t>
        </w:r>
      </w:hyperlink>
      <w:r w:rsidRPr="006648D4">
        <w:rPr>
          <w:rStyle w:val="Hyperlink"/>
          <w:rFonts w:ascii="GHEA Grapalat" w:hAnsi="GHEA Grapalat" w:cs="Sylfaen"/>
          <w:szCs w:val="24"/>
        </w:rPr>
        <w:t>yerevan.am</w:t>
      </w:r>
      <w:r>
        <w:rPr>
          <w:rFonts w:ascii="GHEA Grapalat" w:hAnsi="GHEA Grapalat" w:cs="Sylfaen"/>
          <w:szCs w:val="24"/>
        </w:rPr>
        <w:t>:</w:t>
      </w:r>
    </w:p>
    <w:p w14:paraId="32B2440A" w14:textId="77777777" w:rsidR="00F16218" w:rsidRDefault="00F16218" w:rsidP="00F16218">
      <w:pPr>
        <w:pStyle w:val="BodyTextIndent2"/>
        <w:spacing w:line="240" w:lineRule="auto"/>
        <w:ind w:firstLine="567"/>
        <w:rPr>
          <w:rFonts w:ascii="GHEA Grapalat" w:hAnsi="GHEA Grapalat" w:cs="Sylfaen"/>
          <w:szCs w:val="24"/>
        </w:rPr>
      </w:pPr>
    </w:p>
    <w:p w14:paraId="7BE912A3" w14:textId="77777777" w:rsidR="00F16218" w:rsidRPr="00064ADD" w:rsidRDefault="00F16218" w:rsidP="00F16218">
      <w:pPr>
        <w:pStyle w:val="BodyTextIndent2"/>
        <w:spacing w:line="240" w:lineRule="auto"/>
        <w:ind w:firstLine="567"/>
        <w:rPr>
          <w:rFonts w:ascii="GHEA Grapalat" w:hAnsi="GHEA Grapalat"/>
        </w:rPr>
      </w:pPr>
      <w:r w:rsidRPr="001430AD">
        <w:rPr>
          <w:rFonts w:ascii="GHEA Grapalat" w:hAnsi="GHEA Grapalat" w:cs="Sylfaen"/>
          <w:szCs w:val="24"/>
        </w:rPr>
        <w:t xml:space="preserve">  </w:t>
      </w:r>
      <w:r w:rsidRPr="007B6777">
        <w:rPr>
          <w:rFonts w:ascii="GHEA Grapalat" w:hAnsi="GHEA Grapalat"/>
          <w:lang w:val="hy-AM"/>
        </w:rPr>
        <w:t xml:space="preserve"> </w:t>
      </w:r>
    </w:p>
    <w:p w14:paraId="377D03B5" w14:textId="77777777" w:rsidR="00F16218" w:rsidRPr="00064ADD" w:rsidRDefault="00F16218" w:rsidP="00F16218">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Pr="00064ADD">
        <w:rPr>
          <w:rFonts w:ascii="GHEA Grapalat" w:hAnsi="GHEA Grapalat" w:cs="Sylfaen"/>
          <w:szCs w:val="22"/>
        </w:rPr>
        <w:lastRenderedPageBreak/>
        <w:t>ՄԱՍ</w:t>
      </w:r>
      <w:r w:rsidRPr="00064ADD">
        <w:rPr>
          <w:rFonts w:ascii="GHEA Grapalat" w:hAnsi="GHEA Grapalat" w:cs="Times Armenian"/>
          <w:szCs w:val="22"/>
          <w:lang w:val="af-ZA"/>
        </w:rPr>
        <w:t xml:space="preserve">  I</w:t>
      </w:r>
      <w:proofErr w:type="gramEnd"/>
    </w:p>
    <w:p w14:paraId="52040068" w14:textId="77777777" w:rsidR="00F16218" w:rsidRPr="00064ADD" w:rsidRDefault="00F16218" w:rsidP="00F16218">
      <w:pPr>
        <w:pStyle w:val="Heading3"/>
        <w:spacing w:line="240" w:lineRule="auto"/>
        <w:ind w:firstLine="567"/>
        <w:rPr>
          <w:rFonts w:ascii="GHEA Grapalat" w:hAnsi="GHEA Grapalat"/>
          <w:sz w:val="24"/>
          <w:szCs w:val="22"/>
          <w:lang w:val="af-ZA"/>
        </w:rPr>
      </w:pPr>
    </w:p>
    <w:p w14:paraId="7E9084D2" w14:textId="77777777" w:rsidR="00F16218" w:rsidRPr="006E0AE4" w:rsidRDefault="00F16218" w:rsidP="00F16218">
      <w:pPr>
        <w:numPr>
          <w:ilvl w:val="0"/>
          <w:numId w:val="3"/>
        </w:numPr>
        <w:jc w:val="center"/>
        <w:rPr>
          <w:rFonts w:ascii="GHEA Grapalat" w:hAnsi="GHEA Grapalat" w:cs="Sylfaen"/>
          <w:b/>
          <w:sz w:val="20"/>
        </w:rPr>
      </w:pPr>
      <w:r w:rsidRPr="006E0AE4">
        <w:rPr>
          <w:rFonts w:ascii="GHEA Grapalat" w:hAnsi="GHEA Grapalat" w:cs="Sylfaen"/>
          <w:b/>
          <w:sz w:val="20"/>
        </w:rPr>
        <w:t>ԳՆՄԱՆ  ԱՌԱՐԿԱՅԻ  ԲՆՈՒԹԱԳԻՐԸ</w:t>
      </w:r>
    </w:p>
    <w:p w14:paraId="094473D7" w14:textId="77777777" w:rsidR="00F16218" w:rsidRPr="006E0AE4" w:rsidRDefault="00F16218" w:rsidP="00F16218">
      <w:pPr>
        <w:ind w:left="360"/>
        <w:jc w:val="center"/>
        <w:rPr>
          <w:rFonts w:ascii="GHEA Grapalat" w:hAnsi="GHEA Grapalat" w:cs="Sylfaen"/>
          <w:b/>
          <w:sz w:val="20"/>
        </w:rPr>
      </w:pPr>
    </w:p>
    <w:p w14:paraId="270C55BB" w14:textId="66036604" w:rsidR="001F5A77" w:rsidRPr="006E0AE4" w:rsidRDefault="001F5A77" w:rsidP="001F5A77">
      <w:pPr>
        <w:pStyle w:val="Heading3"/>
        <w:spacing w:line="276" w:lineRule="auto"/>
        <w:ind w:firstLine="567"/>
        <w:jc w:val="both"/>
        <w:rPr>
          <w:rFonts w:ascii="GHEA Grapalat" w:hAnsi="GHEA Grapalat"/>
          <w:i w:val="0"/>
          <w:lang w:val="af-ZA"/>
        </w:rPr>
      </w:pPr>
      <w:r w:rsidRPr="006E0AE4">
        <w:rPr>
          <w:rFonts w:ascii="GHEA Grapalat" w:hAnsi="GHEA Grapalat"/>
          <w:i w:val="0"/>
          <w:lang w:val="af-ZA"/>
        </w:rPr>
        <w:t xml:space="preserve">1.1 Գնման </w:t>
      </w:r>
      <w:r w:rsidR="00043B62" w:rsidRPr="006E0AE4">
        <w:rPr>
          <w:rFonts w:ascii="GHEA Grapalat" w:hAnsi="GHEA Grapalat"/>
          <w:i w:val="0"/>
          <w:lang w:val="af-ZA"/>
        </w:rPr>
        <w:t xml:space="preserve">առարկա է հանդիսանում </w:t>
      </w:r>
      <w:r w:rsidR="00043B62" w:rsidRPr="006E0AE4">
        <w:rPr>
          <w:rFonts w:ascii="GHEA Grapalat" w:hAnsi="GHEA Grapalat"/>
          <w:i w:val="0"/>
          <w:lang w:val="hy-AM"/>
        </w:rPr>
        <w:t>«</w:t>
      </w:r>
      <w:r w:rsidRPr="006E0AE4">
        <w:rPr>
          <w:rFonts w:ascii="GHEA Grapalat" w:hAnsi="GHEA Grapalat"/>
          <w:i w:val="0"/>
          <w:lang w:val="af-ZA"/>
        </w:rPr>
        <w:t>Երքաղլույս</w:t>
      </w:r>
      <w:r w:rsidR="00043B62" w:rsidRPr="006E0AE4">
        <w:rPr>
          <w:rFonts w:ascii="GHEA Grapalat" w:hAnsi="GHEA Grapalat"/>
          <w:i w:val="0"/>
          <w:lang w:val="hy-AM"/>
        </w:rPr>
        <w:t>»</w:t>
      </w:r>
      <w:r w:rsidR="005C406D" w:rsidRPr="006E0AE4">
        <w:rPr>
          <w:rFonts w:ascii="GHEA Grapalat" w:hAnsi="GHEA Grapalat"/>
          <w:i w:val="0"/>
          <w:lang w:val="af-ZA"/>
        </w:rPr>
        <w:t xml:space="preserve"> ՓԲԸ կարիքների համար հենասյան հիմքերի վերակագնման </w:t>
      </w:r>
      <w:r w:rsidRPr="006E0AE4">
        <w:rPr>
          <w:rFonts w:ascii="GHEA Grapalat" w:hAnsi="GHEA Grapalat"/>
          <w:i w:val="0"/>
          <w:lang w:val="af-ZA"/>
        </w:rPr>
        <w:t>ծառայությունների ձեռքբերումը (այսուհետ` նաև ծա</w:t>
      </w:r>
      <w:r w:rsidR="006E0AE4">
        <w:rPr>
          <w:rFonts w:ascii="GHEA Grapalat" w:hAnsi="GHEA Grapalat"/>
          <w:i w:val="0"/>
          <w:lang w:val="af-ZA"/>
        </w:rPr>
        <w:t xml:space="preserve">ռայություն), որը խմբավորված է </w:t>
      </w:r>
      <w:r w:rsidR="006E0AE4">
        <w:rPr>
          <w:rFonts w:ascii="GHEA Grapalat" w:hAnsi="GHEA Grapalat"/>
          <w:i w:val="0"/>
          <w:lang w:val="hy-AM"/>
        </w:rPr>
        <w:t>«</w:t>
      </w:r>
      <w:r w:rsidRPr="006E0AE4">
        <w:rPr>
          <w:rFonts w:ascii="GHEA Grapalat" w:hAnsi="GHEA Grapalat"/>
          <w:i w:val="0"/>
          <w:lang w:val="af-ZA"/>
        </w:rPr>
        <w:t>2</w:t>
      </w:r>
      <w:r w:rsidR="006E0AE4">
        <w:rPr>
          <w:rFonts w:ascii="GHEA Grapalat" w:hAnsi="GHEA Grapalat"/>
          <w:i w:val="0"/>
          <w:lang w:val="hy-AM"/>
        </w:rPr>
        <w:t>»</w:t>
      </w:r>
      <w:r w:rsidRPr="006E0AE4">
        <w:rPr>
          <w:rFonts w:ascii="GHEA Grapalat" w:hAnsi="GHEA Grapalat"/>
          <w:i w:val="0"/>
          <w:lang w:val="af-ZA"/>
        </w:rPr>
        <w:t xml:space="preserve"> չափաբաժիններում`</w:t>
      </w:r>
    </w:p>
    <w:p w14:paraId="1F41B72F" w14:textId="77777777" w:rsidR="001F5A77" w:rsidRPr="006E0AE4" w:rsidRDefault="001F5A77" w:rsidP="001F5A77">
      <w:pPr>
        <w:rPr>
          <w:rFonts w:ascii="GHEA Grapalat" w:hAnsi="GHEA Grapalat"/>
          <w:lang w:val="af-ZA"/>
        </w:rPr>
      </w:pP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8"/>
        <w:gridCol w:w="2192"/>
        <w:gridCol w:w="6739"/>
      </w:tblGrid>
      <w:tr w:rsidR="001F5A77" w:rsidRPr="00AB0DA9" w14:paraId="561A9583" w14:textId="77777777" w:rsidTr="001F5A77">
        <w:trPr>
          <w:trHeight w:val="315"/>
        </w:trPr>
        <w:tc>
          <w:tcPr>
            <w:tcW w:w="3780" w:type="dxa"/>
            <w:gridSpan w:val="2"/>
            <w:vAlign w:val="center"/>
          </w:tcPr>
          <w:p w14:paraId="371D4E28" w14:textId="5BAF8939" w:rsidR="001F5A77" w:rsidRPr="00AB0DA9" w:rsidRDefault="001F5A77" w:rsidP="00AB0DA9">
            <w:pPr>
              <w:pStyle w:val="BodyTextIndent2"/>
              <w:spacing w:line="240" w:lineRule="auto"/>
              <w:ind w:firstLine="0"/>
              <w:jc w:val="center"/>
              <w:rPr>
                <w:rFonts w:ascii="GHEA Grapalat" w:hAnsi="GHEA Grapalat"/>
                <w:b/>
                <w:bCs/>
                <w:iCs/>
                <w:sz w:val="22"/>
                <w:szCs w:val="22"/>
              </w:rPr>
            </w:pPr>
            <w:r w:rsidRPr="00AB0DA9">
              <w:rPr>
                <w:rFonts w:ascii="GHEA Grapalat" w:hAnsi="GHEA Grapalat"/>
                <w:b/>
                <w:bCs/>
                <w:iCs/>
                <w:sz w:val="22"/>
                <w:szCs w:val="22"/>
              </w:rPr>
              <w:t>Չափաբաժինների</w:t>
            </w:r>
          </w:p>
        </w:tc>
        <w:tc>
          <w:tcPr>
            <w:tcW w:w="6739" w:type="dxa"/>
            <w:vMerge w:val="restart"/>
            <w:vAlign w:val="center"/>
          </w:tcPr>
          <w:p w14:paraId="7A4C2454" w14:textId="77777777" w:rsidR="001F5A77" w:rsidRPr="00AB0DA9" w:rsidRDefault="001F5A77" w:rsidP="001F5A77">
            <w:pPr>
              <w:pStyle w:val="BodyTextIndent2"/>
              <w:spacing w:line="240" w:lineRule="auto"/>
              <w:ind w:firstLine="0"/>
              <w:jc w:val="center"/>
              <w:rPr>
                <w:rFonts w:ascii="GHEA Grapalat" w:hAnsi="GHEA Grapalat"/>
                <w:b/>
                <w:bCs/>
                <w:i/>
                <w:iCs/>
                <w:sz w:val="22"/>
                <w:szCs w:val="22"/>
              </w:rPr>
            </w:pPr>
            <w:r w:rsidRPr="00AB0DA9">
              <w:rPr>
                <w:rFonts w:ascii="GHEA Grapalat" w:hAnsi="GHEA Grapalat"/>
                <w:b/>
                <w:bCs/>
                <w:i/>
                <w:iCs/>
                <w:sz w:val="22"/>
                <w:szCs w:val="22"/>
              </w:rPr>
              <w:t>Չափաբաժնի անվանումը</w:t>
            </w:r>
          </w:p>
        </w:tc>
      </w:tr>
      <w:tr w:rsidR="001F5A77" w:rsidRPr="00AB0DA9" w14:paraId="616F2AD3" w14:textId="77777777" w:rsidTr="00AB0DA9">
        <w:trPr>
          <w:trHeight w:val="166"/>
        </w:trPr>
        <w:tc>
          <w:tcPr>
            <w:tcW w:w="1588" w:type="dxa"/>
            <w:vAlign w:val="center"/>
          </w:tcPr>
          <w:p w14:paraId="54E6AB1D" w14:textId="77777777" w:rsidR="001F5A77" w:rsidRPr="00AB0DA9" w:rsidRDefault="001F5A77" w:rsidP="001F5A77">
            <w:pPr>
              <w:pStyle w:val="BodyTextIndent2"/>
              <w:spacing w:line="240" w:lineRule="auto"/>
              <w:ind w:firstLine="72"/>
              <w:rPr>
                <w:rFonts w:ascii="GHEA Grapalat" w:hAnsi="GHEA Grapalat"/>
                <w:b/>
                <w:bCs/>
                <w:iCs/>
                <w:sz w:val="22"/>
                <w:szCs w:val="22"/>
              </w:rPr>
            </w:pPr>
            <w:r w:rsidRPr="00AB0DA9">
              <w:rPr>
                <w:rFonts w:ascii="GHEA Grapalat" w:hAnsi="GHEA Grapalat"/>
                <w:b/>
                <w:bCs/>
                <w:iCs/>
                <w:sz w:val="22"/>
                <w:szCs w:val="22"/>
              </w:rPr>
              <w:t>համարները</w:t>
            </w:r>
          </w:p>
        </w:tc>
        <w:tc>
          <w:tcPr>
            <w:tcW w:w="2192" w:type="dxa"/>
            <w:vAlign w:val="center"/>
          </w:tcPr>
          <w:p w14:paraId="303F6049" w14:textId="77777777" w:rsidR="001F5A77" w:rsidRPr="00AB0DA9" w:rsidRDefault="001F5A77" w:rsidP="001F5A77">
            <w:pPr>
              <w:pStyle w:val="BodyTextIndent2"/>
              <w:spacing w:line="240" w:lineRule="auto"/>
              <w:ind w:firstLine="81"/>
              <w:jc w:val="center"/>
              <w:rPr>
                <w:rFonts w:ascii="GHEA Grapalat" w:hAnsi="GHEA Grapalat"/>
                <w:b/>
                <w:bCs/>
                <w:iCs/>
                <w:sz w:val="22"/>
                <w:szCs w:val="22"/>
                <w:lang w:val="en-US"/>
              </w:rPr>
            </w:pPr>
            <w:r w:rsidRPr="00AB0DA9">
              <w:rPr>
                <w:rFonts w:ascii="GHEA Grapalat" w:hAnsi="GHEA Grapalat"/>
                <w:b/>
                <w:bCs/>
                <w:iCs/>
                <w:sz w:val="22"/>
                <w:szCs w:val="22"/>
                <w:lang w:val="hy-AM"/>
              </w:rPr>
              <w:t>գնման</w:t>
            </w:r>
            <w:r w:rsidRPr="00AB0DA9">
              <w:rPr>
                <w:rFonts w:ascii="GHEA Grapalat" w:hAnsi="GHEA Grapalat"/>
                <w:b/>
                <w:bCs/>
                <w:iCs/>
                <w:sz w:val="22"/>
                <w:szCs w:val="22"/>
                <w:lang w:val="en-US"/>
              </w:rPr>
              <w:t xml:space="preserve"> </w:t>
            </w:r>
            <w:r w:rsidRPr="00AB0DA9">
              <w:rPr>
                <w:rFonts w:ascii="GHEA Grapalat" w:hAnsi="GHEA Grapalat"/>
                <w:b/>
                <w:bCs/>
                <w:iCs/>
                <w:sz w:val="22"/>
                <w:szCs w:val="22"/>
                <w:lang w:val="hy-AM"/>
              </w:rPr>
              <w:t xml:space="preserve"> գինը</w:t>
            </w:r>
            <w:r w:rsidRPr="00AB0DA9">
              <w:rPr>
                <w:rFonts w:ascii="GHEA Grapalat" w:hAnsi="GHEA Grapalat"/>
                <w:b/>
                <w:bCs/>
                <w:iCs/>
                <w:sz w:val="22"/>
                <w:szCs w:val="22"/>
                <w:lang w:val="en-US"/>
              </w:rPr>
              <w:t xml:space="preserve"> </w:t>
            </w:r>
          </w:p>
          <w:p w14:paraId="0A5DA7D1" w14:textId="77777777" w:rsidR="001F5A77" w:rsidRPr="00AB0DA9" w:rsidRDefault="001F5A77" w:rsidP="001F5A77">
            <w:pPr>
              <w:pStyle w:val="BodyTextIndent2"/>
              <w:spacing w:line="240" w:lineRule="auto"/>
              <w:ind w:firstLine="81"/>
              <w:jc w:val="center"/>
              <w:rPr>
                <w:rFonts w:ascii="GHEA Grapalat" w:hAnsi="GHEA Grapalat"/>
                <w:b/>
                <w:bCs/>
                <w:iCs/>
                <w:sz w:val="22"/>
                <w:szCs w:val="22"/>
                <w:lang w:val="en-US"/>
              </w:rPr>
            </w:pPr>
            <w:r w:rsidRPr="00AB0DA9">
              <w:rPr>
                <w:rFonts w:ascii="GHEA Grapalat" w:hAnsi="GHEA Grapalat"/>
                <w:b/>
                <w:bCs/>
                <w:iCs/>
                <w:sz w:val="22"/>
                <w:szCs w:val="22"/>
                <w:lang w:val="en-US"/>
              </w:rPr>
              <w:t>ՀՀ դրամ</w:t>
            </w:r>
          </w:p>
        </w:tc>
        <w:tc>
          <w:tcPr>
            <w:tcW w:w="6739" w:type="dxa"/>
            <w:vMerge/>
            <w:vAlign w:val="center"/>
          </w:tcPr>
          <w:p w14:paraId="45FBA17E" w14:textId="77777777" w:rsidR="001F5A77" w:rsidRPr="00AB0DA9" w:rsidRDefault="001F5A77" w:rsidP="001F5A77">
            <w:pPr>
              <w:pStyle w:val="BodyTextIndent2"/>
              <w:spacing w:line="240" w:lineRule="auto"/>
              <w:ind w:firstLine="0"/>
              <w:jc w:val="center"/>
              <w:rPr>
                <w:rFonts w:ascii="GHEA Grapalat" w:hAnsi="GHEA Grapalat"/>
                <w:b/>
                <w:bCs/>
                <w:i/>
                <w:iCs/>
                <w:sz w:val="22"/>
                <w:szCs w:val="22"/>
              </w:rPr>
            </w:pPr>
          </w:p>
        </w:tc>
      </w:tr>
      <w:tr w:rsidR="001F5A77" w:rsidRPr="0097605A" w14:paraId="426DF184" w14:textId="77777777" w:rsidTr="00AB0DA9">
        <w:trPr>
          <w:trHeight w:val="683"/>
        </w:trPr>
        <w:tc>
          <w:tcPr>
            <w:tcW w:w="1588" w:type="dxa"/>
            <w:vAlign w:val="center"/>
          </w:tcPr>
          <w:p w14:paraId="00CAC882" w14:textId="0DED72B2" w:rsidR="001F5A77" w:rsidRPr="00AB0DA9" w:rsidRDefault="001F5A77" w:rsidP="00BF3620">
            <w:pPr>
              <w:pStyle w:val="BodyTextIndent2"/>
              <w:spacing w:line="240" w:lineRule="auto"/>
              <w:ind w:firstLine="0"/>
              <w:jc w:val="center"/>
              <w:rPr>
                <w:rFonts w:ascii="GHEA Grapalat" w:hAnsi="GHEA Grapalat"/>
                <w:sz w:val="22"/>
                <w:szCs w:val="22"/>
              </w:rPr>
            </w:pPr>
            <w:r w:rsidRPr="00AB0DA9">
              <w:rPr>
                <w:rFonts w:ascii="GHEA Grapalat" w:hAnsi="GHEA Grapalat"/>
                <w:sz w:val="22"/>
                <w:szCs w:val="22"/>
              </w:rPr>
              <w:t>1</w:t>
            </w:r>
            <w:r w:rsidRPr="00AB0DA9">
              <w:rPr>
                <w:rFonts w:ascii="GHEA Grapalat" w:hAnsi="GHEA Grapalat" w:cs="Arial"/>
                <w:sz w:val="22"/>
                <w:szCs w:val="22"/>
              </w:rPr>
              <w:t xml:space="preserve"> </w:t>
            </w:r>
          </w:p>
        </w:tc>
        <w:tc>
          <w:tcPr>
            <w:tcW w:w="2192" w:type="dxa"/>
            <w:vAlign w:val="center"/>
          </w:tcPr>
          <w:p w14:paraId="7E7ACD42" w14:textId="68FF7ECF" w:rsidR="001F5A77" w:rsidRPr="00AB0DA9" w:rsidRDefault="00BF3620" w:rsidP="001F5A77">
            <w:pPr>
              <w:jc w:val="center"/>
              <w:rPr>
                <w:rFonts w:ascii="GHEA Grapalat" w:hAnsi="GHEA Grapalat"/>
                <w:sz w:val="22"/>
                <w:szCs w:val="22"/>
                <w:lang w:val="hy-AM"/>
              </w:rPr>
            </w:pPr>
            <w:r w:rsidRPr="00AB0DA9">
              <w:rPr>
                <w:rFonts w:ascii="GHEA Grapalat" w:hAnsi="GHEA Grapalat" w:cs="Arial"/>
                <w:sz w:val="22"/>
                <w:szCs w:val="22"/>
              </w:rPr>
              <w:t>Մինչև</w:t>
            </w:r>
            <w:r w:rsidR="005C406D" w:rsidRPr="00AB0DA9">
              <w:rPr>
                <w:rFonts w:ascii="GHEA Grapalat" w:hAnsi="GHEA Grapalat" w:cs="Arial"/>
                <w:sz w:val="22"/>
                <w:szCs w:val="22"/>
                <w:lang w:val="hy-AM"/>
              </w:rPr>
              <w:t xml:space="preserve"> 4320000</w:t>
            </w:r>
          </w:p>
        </w:tc>
        <w:tc>
          <w:tcPr>
            <w:tcW w:w="6739" w:type="dxa"/>
            <w:vAlign w:val="center"/>
          </w:tcPr>
          <w:p w14:paraId="4821595C" w14:textId="77777777" w:rsidR="001F5A77" w:rsidRPr="00AB0DA9" w:rsidRDefault="001F5A77" w:rsidP="001F5A77">
            <w:pPr>
              <w:pStyle w:val="BodyTextIndent2"/>
              <w:spacing w:line="240" w:lineRule="auto"/>
              <w:ind w:firstLine="0"/>
              <w:jc w:val="left"/>
              <w:rPr>
                <w:rFonts w:ascii="GHEA Grapalat" w:hAnsi="GHEA Grapalat"/>
                <w:sz w:val="22"/>
                <w:szCs w:val="22"/>
                <w:u w:val="single"/>
                <w:vertAlign w:val="subscript"/>
              </w:rPr>
            </w:pPr>
            <w:r w:rsidRPr="00AB0DA9">
              <w:rPr>
                <w:rFonts w:ascii="GHEA Grapalat" w:hAnsi="GHEA Grapalat" w:cs="Arial"/>
                <w:sz w:val="22"/>
                <w:szCs w:val="22"/>
              </w:rPr>
              <w:t>Հենասյան հիմքի վերականգնում (գրունտի քանդումով )</w:t>
            </w:r>
          </w:p>
        </w:tc>
      </w:tr>
      <w:tr w:rsidR="001F5A77" w:rsidRPr="0097605A" w14:paraId="38533B57" w14:textId="77777777" w:rsidTr="00AB0DA9">
        <w:trPr>
          <w:trHeight w:val="683"/>
        </w:trPr>
        <w:tc>
          <w:tcPr>
            <w:tcW w:w="1588" w:type="dxa"/>
            <w:vAlign w:val="center"/>
          </w:tcPr>
          <w:p w14:paraId="0ED73FA8" w14:textId="77777777" w:rsidR="001F5A77" w:rsidRPr="00AB0DA9" w:rsidRDefault="001F5A77" w:rsidP="001F5A77">
            <w:pPr>
              <w:pStyle w:val="BodyTextIndent2"/>
              <w:spacing w:line="240" w:lineRule="auto"/>
              <w:ind w:firstLine="0"/>
              <w:jc w:val="center"/>
              <w:rPr>
                <w:rFonts w:ascii="GHEA Grapalat" w:hAnsi="GHEA Grapalat"/>
                <w:sz w:val="22"/>
                <w:szCs w:val="22"/>
              </w:rPr>
            </w:pPr>
            <w:r w:rsidRPr="00AB0DA9">
              <w:rPr>
                <w:rFonts w:ascii="GHEA Grapalat" w:hAnsi="GHEA Grapalat"/>
                <w:sz w:val="22"/>
                <w:szCs w:val="22"/>
              </w:rPr>
              <w:t>2</w:t>
            </w:r>
          </w:p>
        </w:tc>
        <w:tc>
          <w:tcPr>
            <w:tcW w:w="2192" w:type="dxa"/>
            <w:vAlign w:val="center"/>
          </w:tcPr>
          <w:p w14:paraId="72B1B651" w14:textId="1469CC40" w:rsidR="001F5A77" w:rsidRPr="00AB0DA9" w:rsidRDefault="005C406D" w:rsidP="001F5A77">
            <w:pPr>
              <w:jc w:val="center"/>
              <w:rPr>
                <w:rFonts w:ascii="GHEA Grapalat" w:hAnsi="GHEA Grapalat" w:cs="Arial"/>
                <w:bCs/>
                <w:sz w:val="22"/>
                <w:szCs w:val="22"/>
                <w:lang w:val="hy-AM"/>
              </w:rPr>
            </w:pPr>
            <w:r w:rsidRPr="00AB0DA9">
              <w:rPr>
                <w:rFonts w:ascii="GHEA Grapalat" w:hAnsi="GHEA Grapalat" w:cs="Arial"/>
                <w:bCs/>
                <w:sz w:val="22"/>
                <w:szCs w:val="22"/>
                <w:lang w:val="hy-AM"/>
              </w:rPr>
              <w:t>Մինչև 5640000</w:t>
            </w:r>
          </w:p>
        </w:tc>
        <w:tc>
          <w:tcPr>
            <w:tcW w:w="6739" w:type="dxa"/>
            <w:vAlign w:val="center"/>
          </w:tcPr>
          <w:p w14:paraId="26AC3AA9" w14:textId="50040175" w:rsidR="001F5A77" w:rsidRPr="00AB0DA9" w:rsidRDefault="001F5A77" w:rsidP="001F5A77">
            <w:pPr>
              <w:pStyle w:val="BodyTextIndent2"/>
              <w:spacing w:line="240" w:lineRule="auto"/>
              <w:ind w:firstLine="0"/>
              <w:jc w:val="left"/>
              <w:rPr>
                <w:rFonts w:ascii="GHEA Grapalat" w:hAnsi="GHEA Grapalat" w:cs="Calibri"/>
                <w:sz w:val="22"/>
                <w:szCs w:val="22"/>
              </w:rPr>
            </w:pPr>
            <w:r w:rsidRPr="00AB0DA9">
              <w:rPr>
                <w:rFonts w:ascii="GHEA Grapalat" w:hAnsi="GHEA Grapalat" w:cs="Arial"/>
                <w:sz w:val="22"/>
                <w:szCs w:val="22"/>
              </w:rPr>
              <w:t>Հենասյան հիմքի վերականգնում (ասֆալտ</w:t>
            </w:r>
            <w:r w:rsidR="003670B6">
              <w:rPr>
                <w:rFonts w:ascii="GHEA Grapalat" w:hAnsi="GHEA Grapalat" w:cs="Arial"/>
                <w:sz w:val="22"/>
                <w:szCs w:val="22"/>
              </w:rPr>
              <w:t>ի ծածկույթի և գրունտի քանդումով</w:t>
            </w:r>
            <w:r w:rsidRPr="00AB0DA9">
              <w:rPr>
                <w:rFonts w:ascii="GHEA Grapalat" w:hAnsi="GHEA Grapalat" w:cs="Arial"/>
                <w:sz w:val="22"/>
                <w:szCs w:val="22"/>
              </w:rPr>
              <w:t>)</w:t>
            </w:r>
          </w:p>
        </w:tc>
      </w:tr>
    </w:tbl>
    <w:p w14:paraId="6C183931" w14:textId="77777777" w:rsidR="001F5A77" w:rsidRPr="00274460" w:rsidRDefault="001F5A77" w:rsidP="001F5A77">
      <w:pPr>
        <w:pStyle w:val="BodyTextIndent2"/>
        <w:spacing w:line="240" w:lineRule="auto"/>
        <w:ind w:firstLine="567"/>
        <w:rPr>
          <w:rFonts w:ascii="GHEA Grapalat" w:hAnsi="GHEA Grapalat" w:cs="Arial"/>
          <w:b/>
          <w:i/>
          <w:sz w:val="28"/>
          <w:szCs w:val="24"/>
          <w:lang w:val="hy-AM"/>
        </w:rPr>
      </w:pPr>
    </w:p>
    <w:p w14:paraId="7856FCAA" w14:textId="77777777" w:rsidR="001F5A77" w:rsidRPr="00274460" w:rsidRDefault="001F5A77" w:rsidP="001F5A77">
      <w:pPr>
        <w:pStyle w:val="BodyTextIndent2"/>
        <w:spacing w:line="240" w:lineRule="auto"/>
        <w:ind w:firstLine="567"/>
        <w:rPr>
          <w:rFonts w:ascii="GHEA Grapalat" w:hAnsi="GHEA Grapalat" w:cs="Tahoma"/>
          <w:b/>
          <w:i/>
          <w:sz w:val="32"/>
          <w:szCs w:val="24"/>
          <w:lang w:val="hy-AM"/>
        </w:rPr>
      </w:pPr>
      <w:r w:rsidRPr="00274460">
        <w:rPr>
          <w:rFonts w:ascii="GHEA Grapalat" w:hAnsi="GHEA Grapalat" w:cs="Sylfaen"/>
          <w:b/>
          <w:i/>
          <w:sz w:val="32"/>
          <w:szCs w:val="24"/>
          <w:lang w:val="hy-AM"/>
        </w:rPr>
        <w:t>Գնումն</w:t>
      </w:r>
      <w:r w:rsidRPr="006E0AE4">
        <w:rPr>
          <w:rFonts w:ascii="GHEA Grapalat" w:hAnsi="GHEA Grapalat" w:cs="Sylfaen"/>
          <w:b/>
          <w:i/>
          <w:sz w:val="32"/>
          <w:szCs w:val="24"/>
        </w:rPr>
        <w:t xml:space="preserve"> </w:t>
      </w:r>
      <w:r w:rsidRPr="00274460">
        <w:rPr>
          <w:rFonts w:ascii="GHEA Grapalat" w:hAnsi="GHEA Grapalat" w:cs="Sylfaen"/>
          <w:b/>
          <w:i/>
          <w:sz w:val="32"/>
          <w:szCs w:val="24"/>
          <w:lang w:val="hy-AM"/>
        </w:rPr>
        <w:t>իրականացվում</w:t>
      </w:r>
      <w:r w:rsidRPr="006E0AE4">
        <w:rPr>
          <w:rFonts w:ascii="GHEA Grapalat" w:hAnsi="GHEA Grapalat" w:cs="Sylfaen"/>
          <w:b/>
          <w:i/>
          <w:sz w:val="32"/>
          <w:szCs w:val="24"/>
        </w:rPr>
        <w:t xml:space="preserve"> </w:t>
      </w:r>
      <w:r w:rsidRPr="00274460">
        <w:rPr>
          <w:rFonts w:ascii="GHEA Grapalat" w:hAnsi="GHEA Grapalat" w:cs="Sylfaen"/>
          <w:b/>
          <w:i/>
          <w:sz w:val="32"/>
          <w:szCs w:val="24"/>
          <w:lang w:val="hy-AM"/>
        </w:rPr>
        <w:t>է</w:t>
      </w:r>
      <w:r w:rsidRPr="006E0AE4">
        <w:rPr>
          <w:rFonts w:ascii="GHEA Grapalat" w:hAnsi="GHEA Grapalat" w:cs="Sylfaen"/>
          <w:b/>
          <w:i/>
          <w:sz w:val="32"/>
          <w:szCs w:val="24"/>
        </w:rPr>
        <w:t xml:space="preserve"> </w:t>
      </w:r>
      <w:r w:rsidRPr="006E0AE4">
        <w:rPr>
          <w:rFonts w:ascii="GHEA Grapalat" w:hAnsi="GHEA Grapalat" w:cs="Arial"/>
          <w:b/>
          <w:i/>
          <w:sz w:val="32"/>
          <w:szCs w:val="24"/>
        </w:rPr>
        <w:t>&lt;&lt;</w:t>
      </w:r>
      <w:r w:rsidRPr="00274460">
        <w:rPr>
          <w:rFonts w:ascii="GHEA Grapalat" w:hAnsi="GHEA Grapalat" w:cs="Sylfaen"/>
          <w:b/>
          <w:i/>
          <w:sz w:val="32"/>
          <w:szCs w:val="24"/>
          <w:lang w:val="hy-AM"/>
        </w:rPr>
        <w:t>Գնումների</w:t>
      </w:r>
      <w:r w:rsidRPr="006E0AE4">
        <w:rPr>
          <w:rFonts w:ascii="GHEA Grapalat" w:hAnsi="GHEA Grapalat" w:cs="Arial"/>
          <w:b/>
          <w:i/>
          <w:sz w:val="32"/>
          <w:szCs w:val="24"/>
        </w:rPr>
        <w:t xml:space="preserve"> </w:t>
      </w:r>
      <w:r w:rsidRPr="00274460">
        <w:rPr>
          <w:rFonts w:ascii="GHEA Grapalat" w:hAnsi="GHEA Grapalat" w:cs="Sylfaen"/>
          <w:b/>
          <w:i/>
          <w:sz w:val="32"/>
          <w:szCs w:val="24"/>
          <w:lang w:val="hy-AM"/>
        </w:rPr>
        <w:t>մասին</w:t>
      </w:r>
      <w:r w:rsidRPr="006E0AE4">
        <w:rPr>
          <w:rFonts w:ascii="GHEA Grapalat" w:hAnsi="GHEA Grapalat" w:cs="Arial"/>
          <w:b/>
          <w:i/>
          <w:sz w:val="32"/>
          <w:szCs w:val="24"/>
        </w:rPr>
        <w:t xml:space="preserve">&gt;&gt; </w:t>
      </w:r>
      <w:r w:rsidRPr="00274460">
        <w:rPr>
          <w:rFonts w:ascii="GHEA Grapalat" w:hAnsi="GHEA Grapalat" w:cs="Sylfaen"/>
          <w:b/>
          <w:i/>
          <w:sz w:val="32"/>
          <w:szCs w:val="24"/>
          <w:lang w:val="hy-AM"/>
        </w:rPr>
        <w:t>ՀՀ</w:t>
      </w:r>
      <w:r w:rsidRPr="006E0AE4">
        <w:rPr>
          <w:rFonts w:ascii="GHEA Grapalat" w:hAnsi="GHEA Grapalat" w:cs="Arial"/>
          <w:b/>
          <w:i/>
          <w:sz w:val="32"/>
          <w:szCs w:val="24"/>
        </w:rPr>
        <w:t xml:space="preserve"> </w:t>
      </w:r>
      <w:r w:rsidRPr="00274460">
        <w:rPr>
          <w:rFonts w:ascii="GHEA Grapalat" w:hAnsi="GHEA Grapalat" w:cs="Sylfaen"/>
          <w:b/>
          <w:i/>
          <w:sz w:val="32"/>
          <w:szCs w:val="24"/>
          <w:lang w:val="hy-AM"/>
        </w:rPr>
        <w:t>Օրենքի</w:t>
      </w:r>
      <w:r w:rsidRPr="006E0AE4">
        <w:rPr>
          <w:rFonts w:ascii="GHEA Grapalat" w:hAnsi="GHEA Grapalat" w:cs="Sylfaen"/>
          <w:b/>
          <w:i/>
          <w:sz w:val="32"/>
          <w:szCs w:val="24"/>
        </w:rPr>
        <w:t xml:space="preserve"> 15-</w:t>
      </w:r>
      <w:r w:rsidRPr="00274460">
        <w:rPr>
          <w:rFonts w:ascii="GHEA Grapalat" w:hAnsi="GHEA Grapalat" w:cs="Sylfaen"/>
          <w:b/>
          <w:i/>
          <w:sz w:val="32"/>
          <w:szCs w:val="24"/>
          <w:lang w:val="hy-AM"/>
        </w:rPr>
        <w:t>րդ</w:t>
      </w:r>
      <w:r w:rsidRPr="006E0AE4">
        <w:rPr>
          <w:rFonts w:ascii="GHEA Grapalat" w:hAnsi="GHEA Grapalat" w:cs="Sylfaen"/>
          <w:b/>
          <w:i/>
          <w:sz w:val="32"/>
          <w:szCs w:val="24"/>
        </w:rPr>
        <w:t xml:space="preserve"> </w:t>
      </w:r>
      <w:r w:rsidRPr="00274460">
        <w:rPr>
          <w:rFonts w:ascii="GHEA Grapalat" w:hAnsi="GHEA Grapalat" w:cs="Sylfaen"/>
          <w:b/>
          <w:i/>
          <w:sz w:val="32"/>
          <w:szCs w:val="24"/>
          <w:lang w:val="hy-AM"/>
        </w:rPr>
        <w:t>հոդվածի</w:t>
      </w:r>
      <w:r w:rsidRPr="006E0AE4">
        <w:rPr>
          <w:rFonts w:ascii="GHEA Grapalat" w:hAnsi="GHEA Grapalat" w:cs="Sylfaen"/>
          <w:b/>
          <w:i/>
          <w:sz w:val="32"/>
          <w:szCs w:val="24"/>
        </w:rPr>
        <w:t xml:space="preserve"> 6-</w:t>
      </w:r>
      <w:r w:rsidRPr="00274460">
        <w:rPr>
          <w:rFonts w:ascii="GHEA Grapalat" w:hAnsi="GHEA Grapalat" w:cs="Sylfaen"/>
          <w:b/>
          <w:i/>
          <w:sz w:val="32"/>
          <w:szCs w:val="24"/>
          <w:lang w:val="hy-AM"/>
        </w:rPr>
        <w:t>րդ</w:t>
      </w:r>
      <w:r w:rsidRPr="006E0AE4">
        <w:rPr>
          <w:rFonts w:ascii="GHEA Grapalat" w:hAnsi="GHEA Grapalat" w:cs="Sylfaen"/>
          <w:b/>
          <w:i/>
          <w:sz w:val="32"/>
          <w:szCs w:val="24"/>
        </w:rPr>
        <w:t xml:space="preserve"> </w:t>
      </w:r>
      <w:r w:rsidRPr="00274460">
        <w:rPr>
          <w:rFonts w:ascii="GHEA Grapalat" w:hAnsi="GHEA Grapalat" w:cs="Sylfaen"/>
          <w:b/>
          <w:i/>
          <w:sz w:val="32"/>
          <w:szCs w:val="24"/>
          <w:lang w:val="hy-AM"/>
        </w:rPr>
        <w:t>մասի</w:t>
      </w:r>
      <w:r w:rsidRPr="00274460">
        <w:rPr>
          <w:rFonts w:ascii="GHEA Grapalat" w:hAnsi="GHEA Grapalat" w:cs="Arial"/>
          <w:b/>
          <w:i/>
          <w:sz w:val="32"/>
          <w:szCs w:val="24"/>
          <w:lang w:val="hy-AM"/>
        </w:rPr>
        <w:t xml:space="preserve"> 2-</w:t>
      </w:r>
      <w:r w:rsidRPr="00274460">
        <w:rPr>
          <w:rFonts w:ascii="GHEA Grapalat" w:hAnsi="GHEA Grapalat" w:cs="Sylfaen"/>
          <w:b/>
          <w:i/>
          <w:sz w:val="32"/>
          <w:szCs w:val="24"/>
          <w:lang w:val="hy-AM"/>
        </w:rPr>
        <w:t>րդ</w:t>
      </w:r>
      <w:r w:rsidRPr="00274460">
        <w:rPr>
          <w:rFonts w:ascii="GHEA Grapalat" w:hAnsi="GHEA Grapalat" w:cs="Arial"/>
          <w:b/>
          <w:i/>
          <w:sz w:val="32"/>
          <w:szCs w:val="24"/>
          <w:lang w:val="hy-AM"/>
        </w:rPr>
        <w:t xml:space="preserve"> </w:t>
      </w:r>
      <w:r w:rsidRPr="00274460">
        <w:rPr>
          <w:rFonts w:ascii="GHEA Grapalat" w:hAnsi="GHEA Grapalat" w:cs="Sylfaen"/>
          <w:b/>
          <w:i/>
          <w:sz w:val="32"/>
          <w:szCs w:val="24"/>
          <w:lang w:val="hy-AM"/>
        </w:rPr>
        <w:t>կետի</w:t>
      </w:r>
      <w:r w:rsidRPr="00274460">
        <w:rPr>
          <w:rFonts w:ascii="GHEA Grapalat" w:hAnsi="GHEA Grapalat"/>
          <w:sz w:val="24"/>
          <w:szCs w:val="24"/>
          <w:lang w:val="hy-AM" w:eastAsia="ru-RU"/>
        </w:rPr>
        <w:t xml:space="preserve"> </w:t>
      </w:r>
      <w:r w:rsidRPr="00274460">
        <w:rPr>
          <w:rFonts w:ascii="GHEA Grapalat" w:hAnsi="GHEA Grapalat" w:cs="Sylfaen"/>
          <w:b/>
          <w:i/>
          <w:sz w:val="32"/>
          <w:szCs w:val="24"/>
          <w:lang w:val="hy-AM"/>
        </w:rPr>
        <w:t>հիման</w:t>
      </w:r>
      <w:r w:rsidRPr="006E0AE4">
        <w:rPr>
          <w:rFonts w:ascii="GHEA Grapalat" w:hAnsi="GHEA Grapalat" w:cs="Sylfaen"/>
          <w:b/>
          <w:i/>
          <w:sz w:val="32"/>
          <w:szCs w:val="24"/>
        </w:rPr>
        <w:t xml:space="preserve"> </w:t>
      </w:r>
      <w:r w:rsidRPr="00274460">
        <w:rPr>
          <w:rFonts w:ascii="GHEA Grapalat" w:hAnsi="GHEA Grapalat" w:cs="Sylfaen"/>
          <w:b/>
          <w:i/>
          <w:sz w:val="32"/>
          <w:szCs w:val="24"/>
          <w:lang w:val="hy-AM"/>
        </w:rPr>
        <w:t>վրա</w:t>
      </w:r>
      <w:r w:rsidRPr="00274460">
        <w:rPr>
          <w:rFonts w:ascii="GHEA Grapalat" w:hAnsi="GHEA Grapalat" w:cs="Tahoma"/>
          <w:b/>
          <w:i/>
          <w:sz w:val="32"/>
          <w:szCs w:val="24"/>
          <w:lang w:val="hy-AM"/>
        </w:rPr>
        <w:t>։</w:t>
      </w:r>
    </w:p>
    <w:p w14:paraId="3C280D4E" w14:textId="77777777" w:rsidR="001F5A77" w:rsidRPr="00274460" w:rsidRDefault="001F5A77" w:rsidP="001F5A77">
      <w:pPr>
        <w:pStyle w:val="BodyTextIndent2"/>
        <w:spacing w:line="240" w:lineRule="auto"/>
        <w:ind w:firstLine="567"/>
        <w:rPr>
          <w:rFonts w:ascii="Tahoma" w:hAnsi="Tahoma" w:cs="Tahoma"/>
          <w:b/>
          <w:i/>
          <w:sz w:val="32"/>
          <w:szCs w:val="24"/>
          <w:lang w:val="hy-AM"/>
        </w:rPr>
      </w:pPr>
    </w:p>
    <w:p w14:paraId="5B955258" w14:textId="77777777" w:rsidR="00F16218" w:rsidRPr="00064ADD" w:rsidRDefault="00F16218" w:rsidP="00F16218">
      <w:pPr>
        <w:pStyle w:val="BodyTextIndent2"/>
        <w:spacing w:line="240" w:lineRule="auto"/>
        <w:ind w:firstLine="567"/>
        <w:rPr>
          <w:rFonts w:ascii="GHEA Grapalat" w:hAnsi="GHEA Grapalat"/>
        </w:rPr>
      </w:pPr>
      <w:r w:rsidRPr="00064ADD">
        <w:rPr>
          <w:rFonts w:ascii="GHEA Grapalat" w:hAnsi="GHEA Grapalat"/>
        </w:rPr>
        <w:t>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0A84F262" w14:textId="77777777" w:rsidR="00F16218" w:rsidRPr="000E2DAE" w:rsidRDefault="00F16218" w:rsidP="00F16218">
      <w:pPr>
        <w:pStyle w:val="BodyTextIndent2"/>
        <w:spacing w:line="240" w:lineRule="auto"/>
        <w:ind w:firstLine="567"/>
        <w:rPr>
          <w:rFonts w:ascii="GHEA Grapalat" w:hAnsi="GHEA Grapalat"/>
        </w:rPr>
      </w:pPr>
      <w:r w:rsidRPr="00AE2768">
        <w:rPr>
          <w:rFonts w:ascii="GHEA Grapalat" w:hAnsi="GHEA Grapalat"/>
        </w:rPr>
        <w:t xml:space="preserve">1.2 </w:t>
      </w:r>
      <w:r w:rsidRPr="003133DC">
        <w:rPr>
          <w:rFonts w:ascii="GHEA Grapalat" w:hAnsi="GHEA Grapalat"/>
        </w:rPr>
        <w:t>Սույն</w:t>
      </w:r>
      <w:r w:rsidRPr="000E2DAE">
        <w:rPr>
          <w:rFonts w:ascii="GHEA Grapalat" w:hAnsi="GHEA Grapalat"/>
        </w:rPr>
        <w:t xml:space="preserve"> </w:t>
      </w:r>
      <w:r w:rsidRPr="003133DC">
        <w:rPr>
          <w:rFonts w:ascii="GHEA Grapalat" w:hAnsi="GHEA Grapalat"/>
        </w:rPr>
        <w:t>ընթացակարգի</w:t>
      </w:r>
      <w:r w:rsidRPr="000E2DAE">
        <w:rPr>
          <w:rFonts w:ascii="GHEA Grapalat" w:hAnsi="GHEA Grapalat"/>
        </w:rPr>
        <w:t xml:space="preserve"> </w:t>
      </w:r>
      <w:r w:rsidRPr="003133DC">
        <w:rPr>
          <w:rFonts w:ascii="GHEA Grapalat" w:hAnsi="GHEA Grapalat"/>
        </w:rPr>
        <w:t>շրջանակում</w:t>
      </w:r>
      <w:r w:rsidRPr="000E2DAE">
        <w:rPr>
          <w:rFonts w:ascii="GHEA Grapalat" w:hAnsi="GHEA Grapalat"/>
        </w:rPr>
        <w:t xml:space="preserve">, </w:t>
      </w:r>
      <w:r w:rsidRPr="003133DC">
        <w:rPr>
          <w:rFonts w:ascii="GHEA Grapalat" w:hAnsi="GHEA Grapalat"/>
        </w:rPr>
        <w:t>ընտրված</w:t>
      </w:r>
      <w:r w:rsidRPr="000E2DAE">
        <w:rPr>
          <w:rFonts w:ascii="GHEA Grapalat" w:hAnsi="GHEA Grapalat"/>
        </w:rPr>
        <w:t xml:space="preserve"> </w:t>
      </w:r>
      <w:r w:rsidRPr="003133DC">
        <w:rPr>
          <w:rFonts w:ascii="GHEA Grapalat" w:hAnsi="GHEA Grapalat"/>
        </w:rPr>
        <w:t>մասնակցին</w:t>
      </w:r>
      <w:r w:rsidRPr="000E2DAE">
        <w:rPr>
          <w:rFonts w:ascii="GHEA Grapalat" w:hAnsi="GHEA Grapalat"/>
        </w:rPr>
        <w:t xml:space="preserve"> </w:t>
      </w:r>
      <w:r w:rsidRPr="003133DC">
        <w:rPr>
          <w:rFonts w:ascii="GHEA Grapalat" w:hAnsi="GHEA Grapalat"/>
        </w:rPr>
        <w:t>կանխավճար</w:t>
      </w:r>
      <w:r w:rsidRPr="000E2DAE">
        <w:rPr>
          <w:rFonts w:ascii="GHEA Grapalat" w:hAnsi="GHEA Grapalat"/>
        </w:rPr>
        <w:t xml:space="preserve"> </w:t>
      </w:r>
      <w:r w:rsidRPr="003133DC">
        <w:rPr>
          <w:rFonts w:ascii="GHEA Grapalat" w:hAnsi="GHEA Grapalat"/>
        </w:rPr>
        <w:t>չի</w:t>
      </w:r>
      <w:r w:rsidRPr="000E2DAE">
        <w:rPr>
          <w:rFonts w:ascii="GHEA Grapalat" w:hAnsi="GHEA Grapalat"/>
        </w:rPr>
        <w:t xml:space="preserve"> </w:t>
      </w:r>
      <w:r w:rsidRPr="003133DC">
        <w:rPr>
          <w:rFonts w:ascii="GHEA Grapalat" w:hAnsi="GHEA Grapalat"/>
        </w:rPr>
        <w:t>հատկացվի</w:t>
      </w:r>
      <w:r w:rsidRPr="000E2DAE">
        <w:rPr>
          <w:rFonts w:ascii="GHEA Grapalat" w:hAnsi="GHEA Grapalat"/>
        </w:rPr>
        <w:t>:</w:t>
      </w:r>
    </w:p>
    <w:p w14:paraId="0D3FBEB1" w14:textId="606D6B45" w:rsidR="00E65C32" w:rsidRPr="00DC0D0F" w:rsidRDefault="00E65C32" w:rsidP="00DE572B">
      <w:pPr>
        <w:pStyle w:val="ListParagraph"/>
        <w:rPr>
          <w:rFonts w:ascii="GHEA Grapalat" w:hAnsi="GHEA Grapalat" w:cs="Sylfaen"/>
          <w:b/>
          <w:sz w:val="20"/>
        </w:rPr>
      </w:pPr>
    </w:p>
    <w:p w14:paraId="458A9132" w14:textId="77777777" w:rsidR="00E65C32" w:rsidRPr="00DC0D0F" w:rsidRDefault="00E65C32" w:rsidP="00E65C32">
      <w:pPr>
        <w:pStyle w:val="ListParagraph"/>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1C056894" w14:textId="77777777" w:rsidR="00BE64FA" w:rsidRDefault="00BE64FA" w:rsidP="00BE64FA">
      <w:pPr>
        <w:rPr>
          <w:rFonts w:ascii="GHEA Grapalat" w:hAnsi="GHEA Grapalat" w:cs="Arial Armenian"/>
          <w:sz w:val="20"/>
          <w:lang w:val="es-ES"/>
        </w:rPr>
      </w:pPr>
    </w:p>
    <w:p w14:paraId="7429715B" w14:textId="77777777" w:rsidR="00753E6E" w:rsidRPr="00064ADD" w:rsidRDefault="00096865" w:rsidP="00BE64FA">
      <w:pPr>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501957C"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00C071AD">
        <w:rPr>
          <w:rFonts w:ascii="GHEA Grapalat" w:hAnsi="GHEA Grapalat"/>
          <w:sz w:val="20"/>
          <w:szCs w:val="20"/>
          <w:lang w:val="es-ES"/>
        </w:rPr>
        <w:t>.</w:t>
      </w:r>
    </w:p>
    <w:p w14:paraId="45498E06" w14:textId="77777777" w:rsidR="00E515BB" w:rsidRPr="003F79B5" w:rsidRDefault="00E515BB" w:rsidP="00E515BB">
      <w:pPr>
        <w:ind w:firstLine="567"/>
        <w:jc w:val="both"/>
        <w:rPr>
          <w:rFonts w:ascii="GHEA Grapalat" w:hAnsi="GHEA Grapalat"/>
          <w:sz w:val="20"/>
          <w:szCs w:val="20"/>
          <w:lang w:val="es-ES"/>
        </w:rPr>
      </w:pPr>
      <w:bookmarkStart w:id="1"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1"/>
    <w:p w14:paraId="15464ECB" w14:textId="77777777" w:rsidR="00E515BB" w:rsidRPr="00064ADD" w:rsidRDefault="00E515BB" w:rsidP="00EF3662">
      <w:pPr>
        <w:ind w:firstLine="567"/>
        <w:jc w:val="both"/>
        <w:rPr>
          <w:rFonts w:ascii="GHEA Grapalat" w:hAnsi="GHEA Grapalat"/>
          <w:sz w:val="20"/>
          <w:szCs w:val="20"/>
          <w:lang w:val="es-ES"/>
        </w:rPr>
      </w:pP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lastRenderedPageBreak/>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5E3298F8" w14:textId="77777777" w:rsidR="0033785F" w:rsidRDefault="00BA3554" w:rsidP="00EF3662">
      <w:pPr>
        <w:ind w:firstLine="720"/>
        <w:jc w:val="both"/>
        <w:rPr>
          <w:rFonts w:ascii="GHEA Grapalat" w:hAnsi="GHEA Grapalat" w:cs="Tahoma"/>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bookmarkStart w:id="2" w:name="_Hlk202176016"/>
      <w:r w:rsidR="00E515BB" w:rsidRPr="00BA48A4">
        <w:rPr>
          <w:rFonts w:ascii="GHEA Grapalat" w:hAnsi="GHEA Grapalat" w:cs="Sylfaen"/>
          <w:sz w:val="20"/>
          <w:szCs w:val="20"/>
        </w:rPr>
        <w:t>Մասնակիցի՝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lang w:val="hy-AM"/>
        </w:rPr>
        <w:t>Օ</w:t>
      </w:r>
      <w:r w:rsidR="00E515BB" w:rsidRPr="00BA48A4">
        <w:rPr>
          <w:rFonts w:ascii="GHEA Grapalat" w:hAnsi="GHEA Grapalat" w:cs="Sylfaen"/>
          <w:sz w:val="20"/>
          <w:szCs w:val="20"/>
        </w:rPr>
        <w:t>րենքի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հոդվածի</w:t>
      </w:r>
      <w:r w:rsidR="00E515BB" w:rsidRPr="00BA48A4">
        <w:rPr>
          <w:rFonts w:ascii="GHEA Grapalat" w:hAnsi="GHEA Grapalat" w:cs="Sylfaen"/>
          <w:sz w:val="20"/>
          <w:szCs w:val="20"/>
          <w:lang w:val="es-ES"/>
        </w:rPr>
        <w:t xml:space="preserve"> 1-</w:t>
      </w:r>
      <w:r w:rsidR="00E515BB" w:rsidRPr="00BA48A4">
        <w:rPr>
          <w:rFonts w:ascii="GHEA Grapalat" w:hAnsi="GHEA Grapalat" w:cs="Sylfaen"/>
          <w:sz w:val="20"/>
          <w:szCs w:val="20"/>
        </w:rPr>
        <w:t>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մասի</w:t>
      </w:r>
      <w:r w:rsidR="00E515BB" w:rsidRPr="00BA48A4">
        <w:rPr>
          <w:rFonts w:ascii="GHEA Grapalat" w:hAnsi="GHEA Grapalat" w:cs="Sylfaen"/>
          <w:sz w:val="20"/>
          <w:szCs w:val="20"/>
          <w:lang w:val="es-ES"/>
        </w:rPr>
        <w:t xml:space="preserve"> 6-</w:t>
      </w:r>
      <w:r w:rsidR="00E515BB" w:rsidRPr="00BA48A4">
        <w:rPr>
          <w:rFonts w:ascii="GHEA Grapalat" w:hAnsi="GHEA Grapalat" w:cs="Sylfaen"/>
          <w:sz w:val="20"/>
          <w:szCs w:val="20"/>
        </w:rPr>
        <w:t>րդ</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կետով</w:t>
      </w:r>
      <w:r w:rsidR="00E515BB" w:rsidRPr="00BA48A4">
        <w:rPr>
          <w:rFonts w:ascii="GHEA Grapalat" w:hAnsi="GHEA Grapalat" w:cs="Sylfaen"/>
          <w:sz w:val="20"/>
          <w:szCs w:val="20"/>
          <w:lang w:val="es-ES"/>
        </w:rPr>
        <w:t xml:space="preserve"> </w:t>
      </w:r>
      <w:bookmarkStart w:id="3" w:name="_Hlk201928997"/>
      <w:r w:rsidR="00E515BB">
        <w:rPr>
          <w:rFonts w:ascii="GHEA Grapalat" w:hAnsi="GHEA Grapalat" w:cs="Sylfaen"/>
          <w:sz w:val="20"/>
          <w:szCs w:val="20"/>
          <w:lang w:val="es-ES"/>
        </w:rPr>
        <w:t xml:space="preserve">ինչպես նաև </w:t>
      </w:r>
      <w:r w:rsidR="00E515BB" w:rsidRPr="00564A7B">
        <w:rPr>
          <w:rFonts w:ascii="GHEA Grapalat" w:hAnsi="GHEA Grapalat" w:cs="Calibri"/>
          <w:color w:val="000000"/>
          <w:lang w:val="hy-AM"/>
        </w:rPr>
        <w:t xml:space="preserve">ՀՀ </w:t>
      </w:r>
      <w:r w:rsidR="00E515BB" w:rsidRPr="00880AC0">
        <w:rPr>
          <w:rFonts w:ascii="GHEA Grapalat" w:hAnsi="GHEA Grapalat" w:cs="Sylfaen"/>
          <w:sz w:val="20"/>
          <w:szCs w:val="20"/>
        </w:rPr>
        <w:t>կառավարության</w:t>
      </w:r>
      <w:r w:rsidR="00E515BB" w:rsidRPr="00427247">
        <w:rPr>
          <w:rFonts w:ascii="GHEA Grapalat" w:hAnsi="GHEA Grapalat" w:cs="Sylfaen"/>
          <w:sz w:val="20"/>
          <w:szCs w:val="20"/>
          <w:lang w:val="es-ES"/>
        </w:rPr>
        <w:t xml:space="preserve"> 20.06.2025</w:t>
      </w:r>
      <w:r w:rsidR="00E515BB" w:rsidRPr="00880AC0">
        <w:rPr>
          <w:rFonts w:ascii="GHEA Grapalat" w:hAnsi="GHEA Grapalat" w:cs="Sylfaen"/>
          <w:sz w:val="20"/>
          <w:szCs w:val="20"/>
        </w:rPr>
        <w:t>թ</w:t>
      </w:r>
      <w:r w:rsidR="00E515BB" w:rsidRPr="00427247">
        <w:rPr>
          <w:rFonts w:ascii="GHEA Grapalat" w:hAnsi="GHEA Grapalat" w:cs="Sylfaen"/>
          <w:sz w:val="20"/>
          <w:szCs w:val="20"/>
          <w:lang w:val="es-ES"/>
        </w:rPr>
        <w:t>. N 817-</w:t>
      </w:r>
      <w:r w:rsidR="00E515BB" w:rsidRPr="00880AC0">
        <w:rPr>
          <w:rFonts w:ascii="GHEA Grapalat" w:hAnsi="GHEA Grapalat" w:cs="Sylfaen"/>
          <w:sz w:val="20"/>
          <w:szCs w:val="20"/>
        </w:rPr>
        <w:t>Ա</w:t>
      </w:r>
      <w:r w:rsidR="00E515BB" w:rsidRPr="00427247">
        <w:rPr>
          <w:rFonts w:ascii="GHEA Grapalat" w:hAnsi="GHEA Grapalat" w:cs="Sylfaen"/>
          <w:sz w:val="20"/>
          <w:szCs w:val="20"/>
          <w:lang w:val="es-ES"/>
        </w:rPr>
        <w:t xml:space="preserve"> </w:t>
      </w:r>
      <w:r w:rsidR="00E515BB" w:rsidRPr="00880AC0">
        <w:rPr>
          <w:rFonts w:ascii="GHEA Grapalat" w:hAnsi="GHEA Grapalat" w:cs="Sylfaen"/>
          <w:sz w:val="20"/>
          <w:szCs w:val="20"/>
        </w:rPr>
        <w:t>որոշման</w:t>
      </w:r>
      <w:r w:rsidR="00E515BB" w:rsidRPr="00427247">
        <w:rPr>
          <w:rFonts w:ascii="GHEA Grapalat" w:hAnsi="GHEA Grapalat" w:cs="Sylfaen"/>
          <w:sz w:val="20"/>
          <w:szCs w:val="20"/>
          <w:lang w:val="es-ES"/>
        </w:rPr>
        <w:t xml:space="preserve"> </w:t>
      </w:r>
      <w:r w:rsidR="00E515BB">
        <w:rPr>
          <w:rFonts w:ascii="GHEA Grapalat" w:hAnsi="GHEA Grapalat" w:cs="Sylfaen"/>
          <w:sz w:val="20"/>
          <w:szCs w:val="20"/>
          <w:lang w:val="es-ES"/>
        </w:rPr>
        <w:t xml:space="preserve">2-րդ կետի 2-րդ ենթակետով նախատեսված </w:t>
      </w:r>
      <w:r w:rsidR="00E515BB" w:rsidRPr="00BA48A4">
        <w:rPr>
          <w:rFonts w:ascii="GHEA Grapalat" w:hAnsi="GHEA Grapalat" w:cs="Sylfaen"/>
          <w:sz w:val="20"/>
          <w:szCs w:val="20"/>
        </w:rPr>
        <w:t>ցուցակ</w:t>
      </w:r>
      <w:r w:rsidR="00E515BB">
        <w:rPr>
          <w:rFonts w:ascii="GHEA Grapalat" w:hAnsi="GHEA Grapalat" w:cs="Sylfaen"/>
          <w:sz w:val="20"/>
          <w:szCs w:val="20"/>
        </w:rPr>
        <w:t>ներ</w:t>
      </w:r>
      <w:r w:rsidR="00E515BB" w:rsidRPr="00BA48A4">
        <w:rPr>
          <w:rFonts w:ascii="GHEA Grapalat" w:hAnsi="GHEA Grapalat" w:cs="Sylfaen"/>
          <w:sz w:val="20"/>
          <w:szCs w:val="20"/>
        </w:rPr>
        <w:t>ում</w:t>
      </w:r>
      <w:r w:rsidR="00E515BB">
        <w:rPr>
          <w:rFonts w:ascii="GHEA Grapalat" w:hAnsi="GHEA Grapalat" w:cs="Sylfaen"/>
          <w:sz w:val="20"/>
          <w:szCs w:val="20"/>
          <w:lang w:val="es-ES"/>
        </w:rPr>
        <w:t xml:space="preserve"> </w:t>
      </w:r>
      <w:bookmarkEnd w:id="3"/>
      <w:proofErr w:type="gramStart"/>
      <w:r w:rsidR="00E515BB" w:rsidRPr="00BA48A4">
        <w:rPr>
          <w:rFonts w:ascii="GHEA Grapalat" w:hAnsi="GHEA Grapalat" w:cs="Sylfaen"/>
          <w:sz w:val="20"/>
          <w:szCs w:val="20"/>
        </w:rPr>
        <w:t>ներառվելը</w:t>
      </w:r>
      <w:r w:rsidR="00E515BB" w:rsidRPr="00DF6825">
        <w:rPr>
          <w:rFonts w:ascii="GHEA Grapalat" w:hAnsi="GHEA Grapalat" w:cs="Sylfaen"/>
          <w:sz w:val="20"/>
          <w:szCs w:val="20"/>
          <w:lang w:val="es-ES"/>
        </w:rPr>
        <w:t xml:space="preserve"> </w:t>
      </w:r>
      <w:r w:rsidR="00E515BB" w:rsidRPr="00BA48A4">
        <w:rPr>
          <w:rFonts w:ascii="GHEA Grapalat" w:hAnsi="GHEA Grapalat" w:cs="Sylfaen"/>
          <w:sz w:val="20"/>
          <w:szCs w:val="20"/>
          <w:lang w:val="es-ES"/>
        </w:rPr>
        <w:t>,</w:t>
      </w:r>
      <w:proofErr w:type="gramEnd"/>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դրան</w:t>
      </w:r>
      <w:r w:rsidR="00E515BB">
        <w:rPr>
          <w:rFonts w:ascii="GHEA Grapalat" w:hAnsi="GHEA Grapalat" w:cs="Sylfaen"/>
          <w:sz w:val="20"/>
          <w:szCs w:val="20"/>
        </w:rPr>
        <w:t>ց</w:t>
      </w:r>
      <w:r w:rsidR="00E515BB" w:rsidRPr="00BA48A4">
        <w:rPr>
          <w:rFonts w:ascii="GHEA Grapalat" w:hAnsi="GHEA Grapalat" w:cs="Sylfaen"/>
          <w:sz w:val="20"/>
          <w:szCs w:val="20"/>
        </w:rPr>
        <w:t>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գտնվելու</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ժամանակահատվածում</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ինքնաբերաբար</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հանգեցնում</w:t>
      </w:r>
      <w:r w:rsidR="00E515BB" w:rsidRPr="00BA48A4">
        <w:rPr>
          <w:rFonts w:ascii="GHEA Grapalat" w:hAnsi="GHEA Grapalat" w:cs="Sylfaen"/>
          <w:sz w:val="20"/>
          <w:szCs w:val="20"/>
          <w:lang w:val="es-ES"/>
        </w:rPr>
        <w:t xml:space="preserve"> </w:t>
      </w:r>
      <w:r w:rsidR="00E515BB">
        <w:rPr>
          <w:rFonts w:ascii="GHEA Grapalat" w:hAnsi="GHEA Grapalat" w:cs="Sylfaen"/>
          <w:sz w:val="20"/>
          <w:szCs w:val="20"/>
        </w:rPr>
        <w:t>են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վերջինիս</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հետ</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փոխկապակցված</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անձանց</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գնումների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գործընթացին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մասնակցության</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իրավունքի</w:t>
      </w:r>
      <w:r w:rsidR="00E515BB" w:rsidRPr="00BA48A4">
        <w:rPr>
          <w:rFonts w:ascii="GHEA Grapalat" w:hAnsi="GHEA Grapalat" w:cs="Sylfaen"/>
          <w:sz w:val="20"/>
          <w:szCs w:val="20"/>
          <w:lang w:val="es-ES"/>
        </w:rPr>
        <w:t xml:space="preserve"> </w:t>
      </w:r>
      <w:r w:rsidR="00E515BB" w:rsidRPr="00BA48A4">
        <w:rPr>
          <w:rFonts w:ascii="GHEA Grapalat" w:hAnsi="GHEA Grapalat" w:cs="Sylfaen"/>
          <w:sz w:val="20"/>
          <w:szCs w:val="20"/>
        </w:rPr>
        <w:t>սահմանափակման</w:t>
      </w:r>
      <w:r w:rsidR="00E515BB" w:rsidRPr="00BA48A4">
        <w:rPr>
          <w:rFonts w:ascii="GHEA Grapalat" w:hAnsi="GHEA Grapalat" w:cs="Sylfaen"/>
          <w:sz w:val="20"/>
          <w:szCs w:val="20"/>
          <w:lang w:val="es-ES"/>
        </w:rPr>
        <w:t>:</w:t>
      </w:r>
      <w:bookmarkEnd w:id="2"/>
      <w:r w:rsidR="00EB487B" w:rsidRPr="00064ADD">
        <w:rPr>
          <w:rFonts w:ascii="GHEA Grapalat" w:hAnsi="GHEA Grapalat" w:cs="Tahoma"/>
          <w:sz w:val="20"/>
          <w:szCs w:val="20"/>
          <w:lang w:val="es-ES"/>
        </w:rPr>
        <w:t xml:space="preserve"> </w:t>
      </w:r>
    </w:p>
    <w:p w14:paraId="39EE0AB3" w14:textId="023FA1E6"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264B69FA"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w:t>
      </w:r>
      <w:r w:rsidR="00893EF6">
        <w:rPr>
          <w:rFonts w:ascii="GHEA Grapalat" w:hAnsi="GHEA Grapalat"/>
          <w:color w:val="000000"/>
          <w:sz w:val="20"/>
          <w:szCs w:val="20"/>
          <w:lang w:val="hy-AM"/>
        </w:rPr>
        <w:t>ը</w:t>
      </w:r>
      <w:r w:rsidRPr="00064ADD">
        <w:rPr>
          <w:rFonts w:ascii="GHEA Grapalat" w:hAnsi="GHEA Grapalat"/>
          <w:color w:val="000000"/>
          <w:sz w:val="20"/>
          <w:szCs w:val="20"/>
          <w:lang w:val="hy-AM"/>
        </w:rPr>
        <w:t xml:space="preserve">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13C7AAAA"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w:t>
      </w:r>
      <w:r w:rsidR="00463157">
        <w:rPr>
          <w:rFonts w:ascii="GHEA Grapalat" w:hAnsi="GHEA Grapalat"/>
          <w:color w:val="000000"/>
          <w:sz w:val="20"/>
          <w:szCs w:val="20"/>
          <w:lang w:val="hy-AM"/>
        </w:rPr>
        <w:t>ը</w:t>
      </w:r>
      <w:r w:rsidRPr="00064ADD">
        <w:rPr>
          <w:rFonts w:ascii="GHEA Grapalat" w:hAnsi="GHEA Grapalat"/>
          <w:color w:val="000000"/>
          <w:sz w:val="20"/>
          <w:szCs w:val="20"/>
          <w:lang w:val="hy-AM"/>
        </w:rPr>
        <w:t xml:space="preserve">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6DEB04A9"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w:t>
      </w:r>
      <w:r w:rsidR="00463157">
        <w:rPr>
          <w:rFonts w:ascii="GHEA Grapalat" w:hAnsi="GHEA Grapalat"/>
          <w:color w:val="000000"/>
          <w:sz w:val="20"/>
          <w:szCs w:val="20"/>
          <w:lang w:val="hy-AM"/>
        </w:rPr>
        <w:t>ը</w:t>
      </w:r>
      <w:r w:rsidRPr="00064ADD">
        <w:rPr>
          <w:rFonts w:ascii="GHEA Grapalat" w:hAnsi="GHEA Grapalat"/>
          <w:color w:val="000000"/>
          <w:sz w:val="20"/>
          <w:szCs w:val="20"/>
          <w:lang w:val="hy-AM"/>
        </w:rPr>
        <w:t xml:space="preserve">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44829" w:rsidRDefault="00096865" w:rsidP="00EF3662">
      <w:pPr>
        <w:ind w:firstLine="567"/>
        <w:jc w:val="both"/>
        <w:rPr>
          <w:rFonts w:ascii="GHEA Grapalat" w:hAnsi="GHEA Grapalat" w:cs="Arial"/>
          <w:b/>
          <w:color w:val="FFFFFF"/>
          <w:sz w:val="20"/>
          <w:lang w:val="hy-AM"/>
        </w:rPr>
      </w:pPr>
      <w:r w:rsidRPr="00064ADD">
        <w:rPr>
          <w:rFonts w:ascii="GHEA Grapalat" w:hAnsi="GHEA Grapalat" w:cs="Arial Armenian"/>
          <w:sz w:val="20"/>
          <w:lang w:val="hy-AM"/>
        </w:rPr>
        <w:lastRenderedPageBreak/>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44829">
        <w:rPr>
          <w:rFonts w:ascii="GHEA Grapalat" w:hAnsi="GHEA Grapalat" w:cs="Sylfaen"/>
          <w:b/>
          <w:sz w:val="20"/>
          <w:lang w:val="hy-AM"/>
        </w:rPr>
        <w:t>Մասնակիցը</w:t>
      </w:r>
      <w:r w:rsidRPr="00044829">
        <w:rPr>
          <w:rFonts w:ascii="GHEA Grapalat" w:hAnsi="GHEA Grapalat" w:cs="Arial"/>
          <w:b/>
          <w:sz w:val="20"/>
          <w:lang w:val="hy-AM"/>
        </w:rPr>
        <w:t xml:space="preserve"> </w:t>
      </w:r>
      <w:r w:rsidR="003A7A32" w:rsidRPr="00044829">
        <w:rPr>
          <w:rFonts w:ascii="GHEA Grapalat" w:hAnsi="GHEA Grapalat" w:cs="Arial"/>
          <w:b/>
          <w:sz w:val="20"/>
          <w:lang w:val="hy-AM"/>
        </w:rPr>
        <w:t>ընտրված մասնակից ճանաչվելու դեպքում</w:t>
      </w:r>
      <w:r w:rsidR="00226C61" w:rsidRPr="00044829">
        <w:rPr>
          <w:rFonts w:ascii="GHEA Grapalat" w:hAnsi="GHEA Grapalat"/>
          <w:b/>
          <w:color w:val="000000"/>
          <w:sz w:val="20"/>
          <w:szCs w:val="20"/>
          <w:lang w:val="hy-AM"/>
        </w:rPr>
        <w:t xml:space="preserve"> ներկայացնում է որակավորման ապահովում՝ սույն հրավերով սահմանված կարգով և չափով:</w:t>
      </w:r>
      <w:r w:rsidR="005D3374" w:rsidRPr="00044829">
        <w:rPr>
          <w:rFonts w:ascii="GHEA Grapalat" w:hAnsi="GHEA Grapalat"/>
          <w:b/>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r w:rsidR="009C1C91">
        <w:rPr>
          <w:rStyle w:val="FootnoteReference"/>
          <w:rFonts w:ascii="GHEA Grapalat" w:hAnsi="GHEA Grapalat" w:cs="Tahoma"/>
          <w:sz w:val="20"/>
        </w:rPr>
        <w:footnoteReference w:id="1"/>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193975AF"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564C0191"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773F90">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5F4BAD8A" w14:textId="77777777" w:rsidR="005F65F0" w:rsidRPr="004B3A9E" w:rsidRDefault="005F65F0" w:rsidP="005F65F0">
      <w:pPr>
        <w:pStyle w:val="BodyTextIndent2"/>
        <w:spacing w:line="240" w:lineRule="auto"/>
        <w:ind w:firstLine="567"/>
        <w:rPr>
          <w:rFonts w:ascii="GHEA Grapalat" w:hAnsi="GHEA Grapalat" w:cs="Arial"/>
          <w:sz w:val="22"/>
          <w:szCs w:val="24"/>
          <w:lang w:val="hy-AM"/>
        </w:rPr>
      </w:pPr>
      <w:r w:rsidRPr="00064ADD">
        <w:rPr>
          <w:rFonts w:ascii="GHEA Grapalat" w:hAnsi="GHEA Grapalat" w:cs="Sylfaen"/>
          <w:szCs w:val="24"/>
          <w:lang w:val="hy-AM"/>
        </w:rPr>
        <w:t xml:space="preserve">4.2  </w:t>
      </w:r>
      <w:r w:rsidRPr="004B3A9E">
        <w:rPr>
          <w:rFonts w:ascii="GHEA Grapalat" w:hAnsi="GHEA Grapalat" w:cs="Arial"/>
          <w:szCs w:val="24"/>
          <w:lang w:val="hy-AM"/>
        </w:rPr>
        <w:t xml:space="preserve">Ընթացակարգի հայտերն անհրաժեշտ է ներկայացնել </w:t>
      </w:r>
      <w:r w:rsidRPr="004B3A9E">
        <w:rPr>
          <w:rFonts w:ascii="GHEA Grapalat" w:hAnsi="GHEA Grapalat" w:cs="Arial"/>
        </w:rPr>
        <w:t>հանձնաժողովին</w:t>
      </w:r>
      <w:r w:rsidRPr="004B3A9E">
        <w:rPr>
          <w:rFonts w:ascii="GHEA Grapalat" w:hAnsi="GHEA Grapalat" w:cs="Arial"/>
          <w:szCs w:val="24"/>
          <w:lang w:val="hy-AM"/>
        </w:rPr>
        <w:t xml:space="preserve"> ոչ ուշ, քան սույն ընթացակարգի հայտարարությունը և հրավերը տեղեկագրում հրապարակվելու օրվանից հաշված </w:t>
      </w:r>
      <w:r w:rsidRPr="004B3A9E">
        <w:rPr>
          <w:rFonts w:ascii="GHEA Grapalat" w:hAnsi="GHEA Grapalat" w:cs="Arial"/>
          <w:b/>
          <w:szCs w:val="24"/>
          <w:lang w:val="hy-AM"/>
        </w:rPr>
        <w:t xml:space="preserve">7-րդ օրվա ժամը </w:t>
      </w:r>
      <w:r w:rsidRPr="004B3A9E">
        <w:rPr>
          <w:rFonts w:ascii="GHEA Grapalat" w:hAnsi="GHEA Grapalat" w:cs="Arial"/>
          <w:b/>
        </w:rPr>
        <w:t>11:00</w:t>
      </w:r>
      <w:r w:rsidRPr="004B3A9E">
        <w:rPr>
          <w:rFonts w:ascii="GHEA Grapalat" w:hAnsi="GHEA Grapalat" w:cs="Arial"/>
          <w:b/>
          <w:szCs w:val="24"/>
          <w:lang w:val="hy-AM"/>
        </w:rPr>
        <w:t xml:space="preserve">-ն, </w:t>
      </w:r>
      <w:r w:rsidRPr="004B3A9E">
        <w:rPr>
          <w:rFonts w:ascii="GHEA Grapalat" w:hAnsi="GHEA Grapalat" w:cs="Arial"/>
          <w:b/>
          <w:sz w:val="22"/>
        </w:rPr>
        <w:t xml:space="preserve">ք. Երևան Բուզանդի 1/4  </w:t>
      </w:r>
      <w:r w:rsidRPr="004B3A9E">
        <w:rPr>
          <w:rFonts w:ascii="GHEA Grapalat" w:hAnsi="GHEA Grapalat" w:cs="Arial"/>
          <w:b/>
          <w:sz w:val="22"/>
          <w:szCs w:val="24"/>
          <w:lang w:val="hy-AM"/>
        </w:rPr>
        <w:t>հասցեով</w:t>
      </w:r>
      <w:r w:rsidRPr="004B3A9E">
        <w:rPr>
          <w:rFonts w:ascii="GHEA Grapalat" w:hAnsi="GHEA Grapalat" w:cs="Arial"/>
          <w:sz w:val="22"/>
          <w:szCs w:val="24"/>
          <w:lang w:val="hy-AM"/>
        </w:rPr>
        <w:t xml:space="preserve">։  </w:t>
      </w:r>
    </w:p>
    <w:p w14:paraId="621172D9" w14:textId="77777777" w:rsidR="005F65F0" w:rsidRPr="00064ADD" w:rsidRDefault="005F65F0" w:rsidP="005F65F0">
      <w:pPr>
        <w:pStyle w:val="BodyTextIndent2"/>
        <w:spacing w:line="240" w:lineRule="auto"/>
        <w:ind w:firstLine="567"/>
        <w:rPr>
          <w:rFonts w:ascii="GHEA Grapalat" w:hAnsi="GHEA Grapalat" w:cs="Sylfaen"/>
          <w:szCs w:val="24"/>
          <w:lang w:val="hy-AM"/>
        </w:rPr>
      </w:pPr>
      <w:r w:rsidRPr="004B3A9E">
        <w:rPr>
          <w:rFonts w:ascii="GHEA Grapalat" w:hAnsi="GHEA Grapalat" w:cs="Arial"/>
          <w:szCs w:val="24"/>
          <w:lang w:val="hy-AM"/>
        </w:rPr>
        <w:t xml:space="preserve">Ընթացակարգի հայտերը ստանում և հայտերի գրանցամատյանում գրանցում է հանձնաժողովի քարտուղար </w:t>
      </w:r>
      <w:r w:rsidRPr="001345BF">
        <w:rPr>
          <w:rFonts w:ascii="GHEA Grapalat" w:hAnsi="GHEA Grapalat" w:cs="Arial"/>
          <w:szCs w:val="24"/>
          <w:lang w:val="hy-AM"/>
        </w:rPr>
        <w:t>Նարինե Աբրահամյանը</w:t>
      </w:r>
      <w:r w:rsidRPr="004B3A9E">
        <w:rPr>
          <w:rFonts w:ascii="GHEA Grapalat" w:hAnsi="GHEA Grapalat" w:cs="Arial"/>
          <w:szCs w:val="24"/>
          <w:lang w:val="hy-AM"/>
        </w:rPr>
        <w:t>։ Հայտերը քարտուղարի կողմից գրանցվում են գրանցամատյանում` ըստ դրանց ստացման հերթականության</w:t>
      </w:r>
      <w:r w:rsidRPr="00064ADD">
        <w:rPr>
          <w:rFonts w:ascii="GHEA Grapalat" w:hAnsi="GHEA Grapalat" w:cs="Sylfaen"/>
          <w:szCs w:val="24"/>
          <w:lang w:val="hy-AM"/>
        </w:rPr>
        <w:t>`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4"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3DB8A8A" w:rsidR="0039302D" w:rsidRPr="00044829" w:rsidRDefault="0059404D" w:rsidP="0039302D">
      <w:pPr>
        <w:pStyle w:val="norm"/>
        <w:spacing w:line="240" w:lineRule="auto"/>
        <w:ind w:firstLine="630"/>
        <w:rPr>
          <w:rFonts w:ascii="Cambria Math" w:hAnsi="Cambria Math" w:cs="Sylfaen"/>
          <w:b/>
          <w:szCs w:val="24"/>
          <w:lang w:val="hy-AM"/>
        </w:rPr>
      </w:pPr>
      <w:r w:rsidRPr="00064ADD">
        <w:rPr>
          <w:rFonts w:ascii="GHEA Grapalat" w:hAnsi="GHEA Grapalat"/>
          <w:sz w:val="20"/>
          <w:lang w:val="hy-AM"/>
        </w:rPr>
        <w:t xml:space="preserve">ե) </w:t>
      </w:r>
      <w:r w:rsidR="0039302D" w:rsidRPr="0082549E">
        <w:rPr>
          <w:rFonts w:ascii="GHEA Grapalat" w:hAnsi="GHEA Grapalat" w:cs="Sylfaen"/>
          <w:sz w:val="20"/>
          <w:szCs w:val="24"/>
          <w:lang w:val="hy-AM" w:eastAsia="en-US"/>
        </w:rPr>
        <w:t xml:space="preserve"> </w:t>
      </w:r>
      <w:r w:rsidR="0039302D" w:rsidRPr="00044829">
        <w:rPr>
          <w:rFonts w:ascii="GHEA Grapalat" w:hAnsi="GHEA Grapalat" w:cs="Sylfaen"/>
          <w:b/>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44829">
        <w:rPr>
          <w:rFonts w:ascii="GHEA Grapalat" w:hAnsi="GHEA Grapalat"/>
          <w:b/>
          <w:sz w:val="20"/>
          <w:lang w:val="hy-AM"/>
        </w:rPr>
        <w:t xml:space="preserve">Ընդ որում </w:t>
      </w:r>
      <w:r w:rsidR="0039302D" w:rsidRPr="00044829">
        <w:rPr>
          <w:rFonts w:ascii="GHEA Grapalat" w:hAnsi="GHEA Grapalat" w:cs="Sylfaen"/>
          <w:b/>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44829">
        <w:rPr>
          <w:rFonts w:ascii="Cambria Math" w:hAnsi="Cambria Math" w:cs="Sylfaen"/>
          <w:b/>
          <w:sz w:val="20"/>
          <w:lang w:val="hy-AM"/>
        </w:rPr>
        <w:t>․</w:t>
      </w:r>
      <w:r w:rsidR="00A54D5A" w:rsidRPr="00044829">
        <w:rPr>
          <w:rStyle w:val="FootnoteReference"/>
          <w:rFonts w:ascii="Cambria Math" w:hAnsi="Cambria Math" w:cs="Sylfaen"/>
          <w:b/>
          <w:sz w:val="20"/>
          <w:lang w:val="hy-AM"/>
        </w:rPr>
        <w:footnoteReference w:id="2"/>
      </w:r>
    </w:p>
    <w:bookmarkEnd w:id="5"/>
    <w:p w14:paraId="2A79E6BD" w14:textId="64E4D26D" w:rsidR="005F65F0" w:rsidRPr="005F65F0" w:rsidRDefault="005F65F0" w:rsidP="005F65F0">
      <w:pPr>
        <w:pStyle w:val="norm"/>
        <w:spacing w:line="240" w:lineRule="auto"/>
        <w:ind w:firstLine="567"/>
        <w:rPr>
          <w:rFonts w:ascii="GHEA Grapalat" w:hAnsi="GHEA Grapalat" w:cs="Sylfaen"/>
          <w:b/>
          <w:szCs w:val="24"/>
          <w:lang w:val="hy-AM" w:eastAsia="en-US"/>
        </w:rPr>
      </w:pPr>
      <w:r w:rsidRPr="005F65F0">
        <w:rPr>
          <w:rFonts w:ascii="GHEA Grapalat" w:hAnsi="GHEA Grapalat" w:cs="Sylfaen"/>
          <w:b/>
          <w:szCs w:val="24"/>
          <w:lang w:val="hy-AM" w:eastAsia="en-US"/>
        </w:rPr>
        <w:t xml:space="preserve">2) </w:t>
      </w:r>
      <w:r w:rsidRPr="00044829">
        <w:rPr>
          <w:rFonts w:ascii="GHEA Grapalat" w:hAnsi="GHEA Grapalat" w:cs="Sylfaen"/>
          <w:szCs w:val="24"/>
          <w:lang w:val="hy-AM" w:eastAsia="en-US"/>
        </w:rPr>
        <w:t>իր կողմից հաստատված գնային առաջարկ.</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6"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lastRenderedPageBreak/>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AF8C926" w14:textId="77777777" w:rsidR="009F0246" w:rsidRPr="004B3A9E" w:rsidRDefault="00FD2748" w:rsidP="009F0246">
      <w:pPr>
        <w:pStyle w:val="BodyTextIndent2"/>
        <w:spacing w:line="240" w:lineRule="auto"/>
        <w:ind w:firstLine="567"/>
        <w:rPr>
          <w:rFonts w:ascii="GHEA Grapalat" w:hAnsi="GHEA Grapalat" w:cs="Arial"/>
          <w:b/>
        </w:rPr>
      </w:pPr>
      <w:r w:rsidRPr="00064ADD">
        <w:rPr>
          <w:rFonts w:ascii="GHEA Grapalat" w:hAnsi="GHEA Grapalat"/>
        </w:rPr>
        <w:t>8</w:t>
      </w:r>
      <w:r w:rsidR="00096865" w:rsidRPr="00064ADD">
        <w:rPr>
          <w:rFonts w:ascii="GHEA Grapalat" w:hAnsi="GHEA Grapalat"/>
        </w:rPr>
        <w:t xml:space="preserve">.1 </w:t>
      </w:r>
      <w:r w:rsidR="009F0246" w:rsidRPr="00712340">
        <w:rPr>
          <w:rFonts w:ascii="GHEA Grapalat" w:hAnsi="GHEA Grapalat" w:cs="Sylfaen"/>
          <w:lang w:val="ru-RU"/>
        </w:rPr>
        <w:t>Հայտերի</w:t>
      </w:r>
      <w:r w:rsidR="009F0246" w:rsidRPr="00712340">
        <w:rPr>
          <w:rFonts w:ascii="GHEA Grapalat" w:hAnsi="GHEA Grapalat" w:cs="Sylfaen"/>
        </w:rPr>
        <w:t xml:space="preserve"> </w:t>
      </w:r>
      <w:r w:rsidR="009F0246" w:rsidRPr="00712340">
        <w:rPr>
          <w:rFonts w:ascii="GHEA Grapalat" w:hAnsi="GHEA Grapalat" w:cs="Sylfaen"/>
          <w:lang w:val="ru-RU"/>
        </w:rPr>
        <w:t>բացումը</w:t>
      </w:r>
      <w:r w:rsidR="009F0246" w:rsidRPr="00712340">
        <w:rPr>
          <w:rFonts w:ascii="GHEA Grapalat" w:hAnsi="GHEA Grapalat" w:cs="Sylfaen"/>
        </w:rPr>
        <w:t xml:space="preserve"> </w:t>
      </w:r>
      <w:r w:rsidR="009F0246" w:rsidRPr="00712340">
        <w:rPr>
          <w:rFonts w:ascii="GHEA Grapalat" w:hAnsi="GHEA Grapalat" w:cs="Sylfaen"/>
          <w:lang w:val="ru-RU"/>
        </w:rPr>
        <w:t>կկատարվի</w:t>
      </w:r>
      <w:r w:rsidR="009F0246" w:rsidRPr="00712340">
        <w:rPr>
          <w:rFonts w:ascii="GHEA Grapalat" w:hAnsi="GHEA Grapalat" w:cs="Sylfaen"/>
        </w:rPr>
        <w:t xml:space="preserve"> </w:t>
      </w:r>
      <w:r w:rsidR="009F0246" w:rsidRPr="004B3A9E">
        <w:rPr>
          <w:rFonts w:ascii="GHEA Grapalat" w:hAnsi="GHEA Grapalat" w:cs="Sylfaen"/>
        </w:rPr>
        <w:t>հանձնաժողովի հայտերի բացման նիստում</w:t>
      </w:r>
      <w:r w:rsidR="009F0246" w:rsidRPr="004B3A9E" w:rsidDel="00B65C2F">
        <w:rPr>
          <w:rFonts w:ascii="GHEA Grapalat" w:hAnsi="GHEA Grapalat" w:cs="Sylfaen"/>
          <w:szCs w:val="24"/>
        </w:rPr>
        <w:t xml:space="preserve"> </w:t>
      </w:r>
      <w:r w:rsidR="009F0246" w:rsidRPr="004B3A9E">
        <w:rPr>
          <w:rFonts w:ascii="GHEA Grapalat" w:hAnsi="GHEA Grapalat" w:cs="Sylfaen"/>
          <w:szCs w:val="24"/>
        </w:rPr>
        <w:t xml:space="preserve">`  </w:t>
      </w:r>
      <w:r w:rsidR="009F0246" w:rsidRPr="004B3A9E">
        <w:rPr>
          <w:rFonts w:ascii="GHEA Grapalat" w:hAnsi="GHEA Grapalat" w:cs="Sylfaen"/>
          <w:szCs w:val="24"/>
          <w:lang w:val="ru-RU"/>
        </w:rPr>
        <w:t>սույն</w:t>
      </w:r>
      <w:r w:rsidR="009F0246" w:rsidRPr="004B3A9E">
        <w:rPr>
          <w:rFonts w:ascii="GHEA Grapalat" w:hAnsi="GHEA Grapalat" w:cs="Sylfaen"/>
          <w:szCs w:val="24"/>
        </w:rPr>
        <w:t xml:space="preserve"> </w:t>
      </w:r>
      <w:r w:rsidR="009F0246" w:rsidRPr="004B3A9E">
        <w:rPr>
          <w:rFonts w:ascii="GHEA Grapalat" w:hAnsi="GHEA Grapalat" w:cs="Sylfaen"/>
          <w:szCs w:val="24"/>
          <w:lang w:val="ru-RU"/>
        </w:rPr>
        <w:t>ընթացակարգի</w:t>
      </w:r>
      <w:r w:rsidR="009F0246" w:rsidRPr="004B3A9E">
        <w:rPr>
          <w:rFonts w:ascii="GHEA Grapalat" w:hAnsi="GHEA Grapalat" w:cs="Sylfaen"/>
          <w:szCs w:val="24"/>
        </w:rPr>
        <w:t xml:space="preserve"> </w:t>
      </w:r>
      <w:r w:rsidR="009F0246" w:rsidRPr="004B3A9E">
        <w:rPr>
          <w:rFonts w:ascii="GHEA Grapalat" w:hAnsi="GHEA Grapalat" w:cs="Sylfaen"/>
          <w:szCs w:val="24"/>
          <w:lang w:val="ru-RU"/>
        </w:rPr>
        <w:t>հայտարարությունը</w:t>
      </w:r>
      <w:r w:rsidR="009F0246" w:rsidRPr="004B3A9E">
        <w:rPr>
          <w:rFonts w:ascii="GHEA Grapalat" w:hAnsi="GHEA Grapalat" w:cs="Sylfaen"/>
          <w:szCs w:val="24"/>
        </w:rPr>
        <w:t xml:space="preserve"> </w:t>
      </w:r>
      <w:r w:rsidR="009F0246" w:rsidRPr="004B3A9E">
        <w:rPr>
          <w:rFonts w:ascii="GHEA Grapalat" w:hAnsi="GHEA Grapalat" w:cs="Sylfaen"/>
          <w:szCs w:val="24"/>
          <w:lang w:val="ru-RU"/>
        </w:rPr>
        <w:t>և</w:t>
      </w:r>
      <w:r w:rsidR="009F0246" w:rsidRPr="004B3A9E">
        <w:rPr>
          <w:rFonts w:ascii="GHEA Grapalat" w:hAnsi="GHEA Grapalat" w:cs="Sylfaen"/>
          <w:szCs w:val="24"/>
        </w:rPr>
        <w:t xml:space="preserve"> </w:t>
      </w:r>
      <w:r w:rsidR="009F0246" w:rsidRPr="004B3A9E">
        <w:rPr>
          <w:rFonts w:ascii="GHEA Grapalat" w:hAnsi="GHEA Grapalat" w:cs="Sylfaen"/>
          <w:szCs w:val="24"/>
          <w:lang w:val="ru-RU"/>
        </w:rPr>
        <w:t>հրավերը</w:t>
      </w:r>
      <w:r w:rsidR="009F0246" w:rsidRPr="004B3A9E">
        <w:rPr>
          <w:rFonts w:ascii="GHEA Grapalat" w:hAnsi="GHEA Grapalat" w:cs="Sylfaen"/>
          <w:szCs w:val="24"/>
        </w:rPr>
        <w:t xml:space="preserve"> տեղեկագրում </w:t>
      </w:r>
      <w:r w:rsidR="009F0246" w:rsidRPr="004B3A9E">
        <w:rPr>
          <w:rFonts w:ascii="GHEA Grapalat" w:hAnsi="GHEA Grapalat" w:cs="Sylfaen"/>
          <w:szCs w:val="24"/>
          <w:lang w:val="en-US"/>
        </w:rPr>
        <w:t>հ</w:t>
      </w:r>
      <w:r w:rsidR="009F0246" w:rsidRPr="004B3A9E">
        <w:rPr>
          <w:rFonts w:ascii="GHEA Grapalat" w:hAnsi="GHEA Grapalat" w:cs="Sylfaen"/>
          <w:szCs w:val="24"/>
          <w:lang w:val="ru-RU"/>
        </w:rPr>
        <w:t>րապարակվելու</w:t>
      </w:r>
      <w:r w:rsidR="009F0246" w:rsidRPr="004B3A9E">
        <w:rPr>
          <w:rFonts w:ascii="GHEA Grapalat" w:hAnsi="GHEA Grapalat" w:cs="Sylfaen"/>
          <w:szCs w:val="24"/>
        </w:rPr>
        <w:t xml:space="preserve"> </w:t>
      </w:r>
      <w:r w:rsidR="009F0246" w:rsidRPr="004B3A9E">
        <w:rPr>
          <w:rFonts w:ascii="GHEA Grapalat" w:hAnsi="GHEA Grapalat" w:cs="Sylfaen"/>
          <w:b/>
        </w:rPr>
        <w:t>օրվանից հաշված 7-րդ օրվա ժամը 1</w:t>
      </w:r>
      <w:r w:rsidR="009F0246" w:rsidRPr="004B3A9E">
        <w:rPr>
          <w:rFonts w:ascii="GHEA Grapalat" w:hAnsi="GHEA Grapalat" w:cs="Sylfaen"/>
          <w:b/>
          <w:lang w:val="hy-AM"/>
        </w:rPr>
        <w:t>1</w:t>
      </w:r>
      <w:r w:rsidR="009F0246" w:rsidRPr="004B3A9E">
        <w:rPr>
          <w:rFonts w:ascii="GHEA Grapalat" w:hAnsi="GHEA Grapalat" w:cs="Sylfaen"/>
          <w:b/>
        </w:rPr>
        <w:t>:00-ին, ք. Երևան Բուզանդի 1/4 հասցեում</w:t>
      </w:r>
      <w:r w:rsidR="009F0246" w:rsidRPr="004B3A9E">
        <w:rPr>
          <w:rFonts w:ascii="GHEA Grapalat" w:hAnsi="GHEA Grapalat" w:cs="Tahoma"/>
          <w:b/>
        </w:rPr>
        <w:t>։</w:t>
      </w:r>
    </w:p>
    <w:p w14:paraId="339E2131" w14:textId="1620FF8F" w:rsidR="00A3468D" w:rsidRPr="004B3A9E" w:rsidRDefault="00A3468D" w:rsidP="009F0246">
      <w:pPr>
        <w:pStyle w:val="BodyTextIndent2"/>
        <w:spacing w:line="240" w:lineRule="auto"/>
        <w:ind w:firstLine="567"/>
        <w:rPr>
          <w:rFonts w:ascii="GHEA Grapalat" w:hAnsi="GHEA Grapalat" w:cs="Sylfaen"/>
        </w:rPr>
      </w:pPr>
      <w:r w:rsidRPr="004B3A9E">
        <w:rPr>
          <w:rFonts w:ascii="GHEA Grapalat" w:hAnsi="GHEA Grapalat" w:cs="Sylfaen"/>
          <w:lang w:val="ru-RU"/>
        </w:rPr>
        <w:t>Հայտերի</w:t>
      </w:r>
      <w:r w:rsidRPr="004B3A9E">
        <w:rPr>
          <w:rFonts w:ascii="GHEA Grapalat" w:hAnsi="GHEA Grapalat" w:cs="Sylfaen"/>
        </w:rPr>
        <w:t xml:space="preserve"> </w:t>
      </w:r>
      <w:r w:rsidRPr="004B3A9E">
        <w:rPr>
          <w:rFonts w:ascii="GHEA Grapalat" w:hAnsi="GHEA Grapalat" w:cs="Sylfaen"/>
          <w:lang w:val="ru-RU"/>
        </w:rPr>
        <w:t>բացման</w:t>
      </w:r>
      <w:r w:rsidRPr="004B3A9E">
        <w:rPr>
          <w:rFonts w:ascii="GHEA Grapalat" w:hAnsi="GHEA Grapalat" w:cs="Sylfaen"/>
        </w:rPr>
        <w:t xml:space="preserve"> և գնահատման </w:t>
      </w:r>
      <w:r w:rsidRPr="004B3A9E">
        <w:rPr>
          <w:rFonts w:ascii="GHEA Grapalat" w:hAnsi="GHEA Grapalat" w:cs="Sylfaen"/>
          <w:lang w:val="ru-RU"/>
        </w:rPr>
        <w:t>նիստում</w:t>
      </w:r>
      <w:r w:rsidRPr="004B3A9E">
        <w:rPr>
          <w:rFonts w:ascii="GHEA Grapalat" w:hAnsi="GHEA Grapalat" w:cs="Sylfaen"/>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lastRenderedPageBreak/>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56943BB1" w14:textId="77777777" w:rsidR="00151D9C" w:rsidRPr="00613074" w:rsidRDefault="00151D9C" w:rsidP="00151D9C">
      <w:pPr>
        <w:pStyle w:val="BodyTextIndent"/>
        <w:spacing w:line="240" w:lineRule="auto"/>
        <w:ind w:firstLine="567"/>
        <w:rPr>
          <w:rFonts w:ascii="GHEA Grapalat" w:hAnsi="GHEA Grapalat" w:cs="Sylfaen"/>
          <w:b/>
          <w:i w:val="0"/>
          <w:szCs w:val="24"/>
          <w:lang w:val="af-ZA"/>
        </w:rPr>
      </w:pPr>
      <w:r w:rsidRPr="00064ADD">
        <w:rPr>
          <w:rFonts w:ascii="GHEA Grapalat" w:hAnsi="GHEA Grapalat" w:cs="Sylfaen"/>
          <w:i w:val="0"/>
          <w:szCs w:val="24"/>
          <w:lang w:val="af-ZA"/>
        </w:rPr>
        <w:t xml:space="preserve">8.4 </w:t>
      </w:r>
      <w:r w:rsidRPr="00064ADD">
        <w:rPr>
          <w:rFonts w:ascii="GHEA Grapalat" w:hAnsi="GHEA Grapalat" w:cs="Sylfaen"/>
          <w:i w:val="0"/>
          <w:szCs w:val="24"/>
          <w:lang w:val="hy-AM"/>
        </w:rPr>
        <w:t>Եթե</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հայտում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անհամապատասխանություն</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տեղ</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գտել</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տառերով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և</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թվերով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գրված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գումարների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միջև</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ապա</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հիմք</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ընդունվում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տառերով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գրված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hy-AM"/>
        </w:rPr>
        <w:t>գումարը։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Եթե</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առաջարկվող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գները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ներկայացված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երկու</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ավելի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արժույթներով</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ապա</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դրանք</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համեմատվում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Հայաստանի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Հանրապետության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դրամով</w:t>
      </w:r>
      <w:r w:rsidRPr="00064ADD">
        <w:rPr>
          <w:rFonts w:ascii="GHEA Grapalat" w:hAnsi="GHEA Grapalat" w:cs="Sylfaen"/>
          <w:i w:val="0"/>
          <w:szCs w:val="24"/>
          <w:lang w:val="af-ZA"/>
        </w:rPr>
        <w:t xml:space="preserve">` </w:t>
      </w:r>
      <w:r w:rsidRPr="00613074">
        <w:rPr>
          <w:rFonts w:ascii="GHEA Grapalat" w:hAnsi="GHEA Grapalat" w:cs="Sylfaen"/>
          <w:b/>
          <w:i w:val="0"/>
          <w:szCs w:val="24"/>
          <w:lang w:val="af-ZA"/>
        </w:rPr>
        <w:t xml:space="preserve">ՀՀ կենտրոնական բանկի տվյալ օրվա  </w:t>
      </w:r>
      <w:r w:rsidRPr="00613074">
        <w:rPr>
          <w:rFonts w:ascii="GHEA Grapalat" w:hAnsi="GHEA Grapalat" w:cs="Sylfaen"/>
          <w:b/>
          <w:i w:val="0"/>
          <w:szCs w:val="24"/>
          <w:lang w:val="ru-RU"/>
        </w:rPr>
        <w:t>փոխարժեքով։</w:t>
      </w:r>
      <w:r w:rsidRPr="00613074">
        <w:rPr>
          <w:rFonts w:ascii="GHEA Grapalat" w:hAnsi="GHEA Grapalat" w:cs="Sylfaen"/>
          <w:b/>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33785F" w:rsidRDefault="00FD2748" w:rsidP="00EF3662">
      <w:pPr>
        <w:ind w:firstLine="708"/>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w:t>
      </w:r>
      <w:r w:rsidR="007B6811" w:rsidRPr="00064ADD">
        <w:rPr>
          <w:rFonts w:ascii="GHEA Grapalat" w:hAnsi="GHEA Grapalat"/>
          <w:sz w:val="20"/>
          <w:szCs w:val="20"/>
          <w:lang w:val="af-ZA" w:eastAsia="x-none"/>
        </w:rPr>
        <w:lastRenderedPageBreak/>
        <w:t xml:space="preserve">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33785F">
        <w:rPr>
          <w:rFonts w:ascii="GHEA Grapalat" w:hAnsi="GHEA Grapalat"/>
          <w:sz w:val="20"/>
          <w:szCs w:val="20"/>
          <w:lang w:val="af-ZA" w:eastAsia="x-none"/>
        </w:rPr>
        <w:t>:</w:t>
      </w:r>
    </w:p>
    <w:p w14:paraId="5C8321EE" w14:textId="7C88F9E8" w:rsidR="00116E47" w:rsidRPr="00064ADD" w:rsidRDefault="00A150A9" w:rsidP="0033785F">
      <w:pPr>
        <w:ind w:firstLine="708"/>
        <w:jc w:val="both"/>
        <w:rPr>
          <w:rFonts w:ascii="GHEA Grapalat" w:hAnsi="GHEA Grapalat" w:cs="Sylfaen"/>
          <w:sz w:val="20"/>
          <w:lang w:val="af-ZA"/>
        </w:rPr>
      </w:pPr>
      <w:r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w:t>
      </w:r>
      <w:r w:rsidR="00733A58" w:rsidRPr="0033785F">
        <w:rPr>
          <w:rFonts w:ascii="GHEA Grapalat" w:hAnsi="GHEA Grapalat"/>
          <w:sz w:val="20"/>
          <w:szCs w:val="20"/>
          <w:lang w:val="af-ZA" w:eastAsia="x-none"/>
        </w:rPr>
        <w:t>8</w:t>
      </w:r>
      <w:r w:rsidR="002B121D" w:rsidRPr="0033785F">
        <w:rPr>
          <w:rFonts w:ascii="GHEA Grapalat" w:hAnsi="GHEA Grapalat"/>
          <w:sz w:val="20"/>
          <w:szCs w:val="20"/>
          <w:lang w:val="af-ZA" w:eastAsia="x-none"/>
        </w:rPr>
        <w:t xml:space="preserve"> Եթե հայտերի բացման</w:t>
      </w:r>
      <w:r w:rsidR="00DE1C00" w:rsidRPr="0033785F">
        <w:rPr>
          <w:rFonts w:ascii="GHEA Grapalat" w:hAnsi="GHEA Grapalat"/>
          <w:sz w:val="20"/>
          <w:szCs w:val="20"/>
          <w:lang w:val="af-ZA" w:eastAsia="x-none"/>
        </w:rPr>
        <w:t xml:space="preserve"> և գնահատման</w:t>
      </w:r>
      <w:r w:rsidR="002B121D" w:rsidRPr="0033785F">
        <w:rPr>
          <w:rFonts w:ascii="GHEA Grapalat" w:hAnsi="GHEA Grapalat"/>
          <w:sz w:val="20"/>
          <w:szCs w:val="20"/>
          <w:lang w:val="af-ZA" w:eastAsia="x-none"/>
        </w:rPr>
        <w:t xml:space="preserve"> նիստի ընթացքում իրականացված գնահատման արդյուն</w:t>
      </w:r>
      <w:r w:rsidR="002B121D" w:rsidRPr="0033785F">
        <w:rPr>
          <w:rFonts w:ascii="GHEA Grapalat" w:hAnsi="GHEA Grapalat"/>
          <w:sz w:val="20"/>
          <w:szCs w:val="20"/>
          <w:lang w:val="af-ZA" w:eastAsia="x-none"/>
        </w:rPr>
        <w:softHyphen/>
        <w:t xml:space="preserve">քում </w:t>
      </w:r>
      <w:r w:rsidR="007210AC" w:rsidRPr="0033785F">
        <w:rPr>
          <w:rFonts w:ascii="GHEA Grapalat" w:hAnsi="GHEA Grapalat"/>
          <w:sz w:val="20"/>
          <w:szCs w:val="20"/>
          <w:lang w:val="af-ZA" w:eastAsia="x-none"/>
        </w:rPr>
        <w:t>մ</w:t>
      </w:r>
      <w:r w:rsidR="00A24827" w:rsidRPr="0033785F">
        <w:rPr>
          <w:rFonts w:ascii="GHEA Grapalat" w:hAnsi="GHEA Grapalat"/>
          <w:sz w:val="20"/>
          <w:szCs w:val="20"/>
          <w:lang w:val="af-ZA" w:eastAsia="x-none"/>
        </w:rPr>
        <w:t xml:space="preserve">ասնակցի </w:t>
      </w:r>
      <w:r w:rsidR="002B121D" w:rsidRPr="0033785F">
        <w:rPr>
          <w:rFonts w:ascii="GHEA Grapalat" w:hAnsi="GHEA Grapalat"/>
          <w:sz w:val="20"/>
          <w:szCs w:val="20"/>
          <w:lang w:val="af-ZA" w:eastAsia="x-none"/>
        </w:rPr>
        <w:t>հայտում արձանագրվում են անհամապատասխանություններ՝ հրավերի պահանջների նկատմամբ,</w:t>
      </w:r>
      <w:bookmarkStart w:id="7" w:name="_Hlk9262487"/>
      <w:r w:rsidR="00E515BB" w:rsidRPr="0033785F">
        <w:rPr>
          <w:rFonts w:ascii="GHEA Grapalat" w:hAnsi="GHEA Grapalat"/>
          <w:sz w:val="20"/>
          <w:szCs w:val="20"/>
          <w:lang w:val="af-ZA" w:eastAsia="x-none"/>
        </w:rPr>
        <w:t xml:space="preserve"> </w:t>
      </w:r>
      <w:bookmarkStart w:id="8" w:name="_Hlk202176068"/>
      <w:r w:rsidR="00E515BB" w:rsidRPr="0033785F">
        <w:rPr>
          <w:rFonts w:ascii="GHEA Grapalat" w:hAnsi="GHEA Grapalat"/>
          <w:sz w:val="20"/>
          <w:szCs w:val="20"/>
          <w:lang w:val="af-ZA" w:eastAsia="x-none"/>
        </w:rPr>
        <w:t>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w:t>
      </w:r>
      <w:r w:rsidR="00476579" w:rsidRPr="0033785F">
        <w:rPr>
          <w:rFonts w:ascii="GHEA Grapalat" w:hAnsi="GHEA Grapalat"/>
          <w:sz w:val="20"/>
          <w:szCs w:val="20"/>
          <w:lang w:val="af-ZA" w:eastAsia="x-none"/>
        </w:rPr>
        <w:t xml:space="preserve"> </w:t>
      </w:r>
      <w:bookmarkEnd w:id="7"/>
      <w:bookmarkEnd w:id="8"/>
      <w:r w:rsidR="002B121D" w:rsidRPr="0033785F">
        <w:rPr>
          <w:rFonts w:ascii="GHEA Grapalat" w:hAnsi="GHEA Grapalat"/>
          <w:sz w:val="20"/>
          <w:szCs w:val="20"/>
          <w:lang w:val="af-ZA" w:eastAsia="x-none"/>
        </w:rPr>
        <w:t>ապա հանձնաժողովը մեկ աշխատանքային օրով կասեցնում է նիստը, իսկ հանձնաժողովի քարտուղարը նույն օրը դրա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մասին</w:t>
      </w:r>
      <w:r w:rsidR="002B121D" w:rsidRPr="00064ADD">
        <w:rPr>
          <w:rFonts w:ascii="GHEA Grapalat" w:hAnsi="GHEA Grapalat" w:cs="Sylfaen"/>
          <w:sz w:val="20"/>
          <w:lang w:val="af-ZA"/>
        </w:rPr>
        <w:t xml:space="preserve"> </w:t>
      </w:r>
      <w:r w:rsidR="00B7535E" w:rsidRPr="00064ADD">
        <w:rPr>
          <w:rFonts w:ascii="GHEA Grapalat" w:hAnsi="GHEA Grapalat" w:cs="Sylfaen"/>
          <w:sz w:val="20"/>
          <w:lang w:val="af-ZA"/>
        </w:rPr>
        <w:t xml:space="preserve">էլեկտրոնային եղանակով </w:t>
      </w:r>
      <w:r w:rsidR="002B121D" w:rsidRPr="00064ADD">
        <w:rPr>
          <w:rFonts w:ascii="GHEA Grapalat" w:hAnsi="GHEA Grapalat" w:cs="Sylfaen"/>
          <w:sz w:val="20"/>
          <w:lang w:val="hy-AM"/>
        </w:rPr>
        <w:t>տեղեկացնում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2B121D" w:rsidRPr="00064ADD">
        <w:rPr>
          <w:rFonts w:ascii="GHEA Grapalat" w:hAnsi="GHEA Grapalat" w:cs="Sylfaen"/>
          <w:sz w:val="20"/>
          <w:lang w:val="hy-AM"/>
        </w:rPr>
        <w:t>ասնակցին՝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առաջարկելով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մինչև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կասեցման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ավարտը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շտկել</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w:t>
      </w:r>
    </w:p>
    <w:p w14:paraId="07342D4B" w14:textId="77777777" w:rsidR="00E515BB"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A9FFE43" w14:textId="77777777" w:rsidR="0033785F" w:rsidRDefault="00E515BB" w:rsidP="0033785F">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427F632D" w14:textId="6E4F1330" w:rsidR="00FC31D8" w:rsidRPr="0033785F" w:rsidRDefault="00A150A9" w:rsidP="0033785F">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9</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Եթե</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սույն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հրավերի</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8</w:t>
      </w:r>
      <w:r w:rsidR="004E6A12" w:rsidRPr="00064ADD">
        <w:rPr>
          <w:rFonts w:ascii="GHEA Grapalat" w:hAnsi="GHEA Grapalat" w:cs="Sylfaen"/>
          <w:sz w:val="20"/>
          <w:lang w:val="af-ZA"/>
        </w:rPr>
        <w:t>-</w:t>
      </w:r>
      <w:r w:rsidR="004E6A12" w:rsidRPr="00064ADD">
        <w:rPr>
          <w:rFonts w:ascii="GHEA Grapalat" w:hAnsi="GHEA Grapalat" w:cs="Sylfaen"/>
          <w:sz w:val="20"/>
          <w:lang w:val="hy-AM"/>
        </w:rPr>
        <w:t>րդ</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կետով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սահմանված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ժամկետում</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մ</w:t>
      </w:r>
      <w:r w:rsidR="002B121D" w:rsidRPr="00064ADD">
        <w:rPr>
          <w:rFonts w:ascii="GHEA Grapalat" w:hAnsi="GHEA Grapalat" w:cs="Sylfaen"/>
          <w:sz w:val="20"/>
          <w:lang w:val="hy-AM"/>
        </w:rPr>
        <w:t>ասնակիցը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արձանագրված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ապա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վերջին</w:t>
      </w:r>
      <w:r w:rsidR="009A05AC" w:rsidRPr="00064ADD">
        <w:rPr>
          <w:rFonts w:ascii="GHEA Grapalat" w:hAnsi="GHEA Grapalat" w:cs="Sylfaen"/>
          <w:sz w:val="20"/>
          <w:lang w:val="hy-AM"/>
        </w:rPr>
        <w:t>ի</w:t>
      </w:r>
      <w:r w:rsidR="002B121D" w:rsidRPr="00064ADD">
        <w:rPr>
          <w:rFonts w:ascii="GHEA Grapalat" w:hAnsi="GHEA Grapalat" w:cs="Sylfaen"/>
          <w:sz w:val="20"/>
          <w:lang w:val="hy-AM"/>
        </w:rPr>
        <w:t>ս</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Հակառակ</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դեպքում</w:t>
      </w:r>
      <w:r w:rsidR="00D14B02" w:rsidRPr="00064ADD">
        <w:rPr>
          <w:rFonts w:ascii="GHEA Grapalat" w:hAnsi="GHEA Grapalat" w:cs="Sylfaen"/>
          <w:sz w:val="20"/>
          <w:lang w:val="hy-AM"/>
        </w:rPr>
        <w:t xml:space="preserve"> տվյալ մասնակցի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մերժվում</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է</w:t>
      </w:r>
      <w:r w:rsidR="00733A58" w:rsidRPr="00064ADD">
        <w:rPr>
          <w:rFonts w:ascii="GHEA Grapalat" w:hAnsi="GHEA Grapalat" w:cs="Sylfaen"/>
          <w:sz w:val="20"/>
          <w:lang w:val="hy-AM"/>
        </w:rPr>
        <w:t>,</w:t>
      </w:r>
      <w:r w:rsidR="00D14B02" w:rsidRPr="00064AD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lastRenderedPageBreak/>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33116920" w14:textId="77777777" w:rsidR="00845921"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00845921" w:rsidRPr="0033785F">
        <w:rPr>
          <w:rFonts w:ascii="GHEA Grapalat" w:hAnsi="GHEA Grapalat" w:cs="Sylfaen"/>
          <w:sz w:val="20"/>
          <w:lang w:val="af-ZA"/>
        </w:rPr>
        <w:t>.</w:t>
      </w:r>
    </w:p>
    <w:p w14:paraId="53F1A29F" w14:textId="5C33CA15" w:rsidR="00845921" w:rsidRDefault="00845921"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00226C61" w:rsidRPr="00B864E3">
        <w:rPr>
          <w:rFonts w:ascii="GHEA Grapalat" w:hAnsi="GHEA Grapalat" w:cs="Sylfaen"/>
          <w:sz w:val="20"/>
          <w:lang w:val="af-ZA"/>
        </w:rPr>
        <w:t xml:space="preserve"> </w:t>
      </w:r>
      <w:bookmarkStart w:id="10"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0"/>
      <w:r>
        <w:rPr>
          <w:rFonts w:ascii="GHEA Grapalat" w:hAnsi="GHEA Grapalat" w:cs="Sylfaen"/>
          <w:sz w:val="20"/>
        </w:rPr>
        <w:t>՝</w:t>
      </w:r>
      <w:bookmarkStart w:id="11" w:name="_Hlk201942453"/>
      <w:r w:rsidRPr="0033785F">
        <w:rPr>
          <w:rFonts w:ascii="GHEA Grapalat" w:hAnsi="GHEA Grapalat" w:cs="Sylfaen"/>
          <w:sz w:val="20"/>
          <w:lang w:val="af-ZA"/>
        </w:rPr>
        <w:t xml:space="preserve"> </w:t>
      </w:r>
      <w:bookmarkStart w:id="12" w:name="_Hlk20217612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1"/>
      <w:r>
        <w:rPr>
          <w:rFonts w:ascii="GHEA Grapalat" w:hAnsi="GHEA Grapalat" w:cs="Sylfaen"/>
          <w:lang w:val="af-ZA"/>
        </w:rPr>
        <w:t xml:space="preserve"> </w:t>
      </w:r>
      <w:bookmarkEnd w:id="12"/>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26C61" w:rsidRPr="00B864E3">
        <w:rPr>
          <w:rFonts w:ascii="GHEA Grapalat" w:hAnsi="GHEA Grapalat" w:cs="Sylfaen"/>
          <w:sz w:val="20"/>
        </w:rPr>
        <w:t>արդյունքում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համաձայնագիր</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նպատակով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պայմանագիրը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կնքած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անձը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ժամկետում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միակողմանի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հաստատված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հայտարարության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այսուհետ</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նաև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տուժանք</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ձևով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ներկայացված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ապահովումը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փոխարինում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բանկային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երաշխիք</w:t>
      </w:r>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կանխիկ</w:t>
      </w:r>
      <w:r w:rsidR="00226C61" w:rsidRPr="00B864E3">
        <w:rPr>
          <w:rFonts w:ascii="GHEA Grapalat" w:hAnsi="GHEA Grapalat" w:cs="Sylfaen"/>
          <w:sz w:val="20"/>
          <w:lang w:val="af-ZA"/>
        </w:rPr>
        <w:t xml:space="preserve"> </w:t>
      </w:r>
      <w:r w:rsidR="00226C61" w:rsidRPr="00B864E3">
        <w:rPr>
          <w:rFonts w:ascii="GHEA Grapalat" w:hAnsi="GHEA Grapalat" w:cs="Sylfaen"/>
          <w:sz w:val="20"/>
        </w:rPr>
        <w:t>փողով</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ապա</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այդ</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հանգամանքը</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համարվում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գնման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գործընթացի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շրջանակում</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ստանձնված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պարտավորության</w:t>
      </w:r>
      <w:r w:rsidR="00226C61" w:rsidRPr="00B864E3">
        <w:rPr>
          <w:rFonts w:ascii="GHEA Grapalat" w:hAnsi="GHEA Grapalat" w:cs="Sylfaen"/>
          <w:sz w:val="20"/>
          <w:lang w:val="af-ZA"/>
        </w:rPr>
        <w:t xml:space="preserve"> </w:t>
      </w:r>
      <w:r w:rsidR="00226C61" w:rsidRPr="00B864E3">
        <w:rPr>
          <w:rFonts w:ascii="GHEA Grapalat" w:hAnsi="GHEA Grapalat" w:cs="Sylfaen"/>
          <w:sz w:val="20"/>
        </w:rPr>
        <w:t>խախտում</w:t>
      </w:r>
      <w:r>
        <w:rPr>
          <w:rFonts w:ascii="GHEA Grapalat" w:hAnsi="GHEA Grapalat" w:cs="Sylfaen"/>
          <w:sz w:val="20"/>
          <w:lang w:val="af-ZA"/>
        </w:rPr>
        <w:t>.</w:t>
      </w:r>
    </w:p>
    <w:p w14:paraId="77F89F5A" w14:textId="520B3A9C" w:rsidR="00845921" w:rsidRPr="00427247" w:rsidRDefault="00845921" w:rsidP="00845921">
      <w:pPr>
        <w:ind w:firstLine="375"/>
        <w:jc w:val="both"/>
        <w:rPr>
          <w:rFonts w:ascii="GHEA Grapalat" w:hAnsi="GHEA Grapalat" w:cs="Sylfaen"/>
          <w:sz w:val="20"/>
          <w:lang w:val="hy-AM"/>
        </w:rPr>
      </w:pPr>
      <w:r>
        <w:rPr>
          <w:rFonts w:ascii="GHEA Grapalat" w:hAnsi="GHEA Grapalat" w:cs="Sylfaen"/>
          <w:sz w:val="20"/>
          <w:lang w:val="af-ZA"/>
        </w:rPr>
        <w:t>-</w:t>
      </w:r>
      <w:bookmarkStart w:id="13" w:name="_Hlk202176144"/>
      <w:bookmarkStart w:id="14" w:name="_Hlk201942475"/>
      <w:bookmarkStart w:id="15"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3"/>
    </w:p>
    <w:bookmarkEnd w:id="14"/>
    <w:bookmarkEnd w:id="15"/>
    <w:p w14:paraId="37B1234C" w14:textId="13D450A3" w:rsidR="00B54F63" w:rsidRPr="00064ADD" w:rsidRDefault="00226C61" w:rsidP="0033785F">
      <w:pPr>
        <w:shd w:val="clear" w:color="auto" w:fill="FFFFFF"/>
        <w:ind w:firstLine="375"/>
        <w:jc w:val="both"/>
        <w:rPr>
          <w:rFonts w:ascii="GHEA Grapalat" w:hAnsi="GHEA Grapalat"/>
          <w:sz w:val="20"/>
          <w:szCs w:val="20"/>
          <w:lang w:val="af-ZA"/>
        </w:rPr>
      </w:pPr>
      <w:r w:rsidRPr="00B864E3">
        <w:rPr>
          <w:rFonts w:ascii="GHEA Grapalat" w:hAnsi="GHEA Grapalat" w:cs="Sylfaen"/>
          <w:sz w:val="20"/>
          <w:lang w:val="af-ZA"/>
        </w:rPr>
        <w:t xml:space="preserve"> </w:t>
      </w:r>
      <w:r w:rsidR="00564FB7"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33785F">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33785F">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33785F">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74A0B8F6" w14:textId="126D69CA" w:rsidR="00103979" w:rsidRPr="00064ADD" w:rsidRDefault="00103979" w:rsidP="00103979">
      <w:pPr>
        <w:pStyle w:val="BodyTextIndent2"/>
        <w:spacing w:line="240" w:lineRule="auto"/>
        <w:ind w:firstLine="567"/>
        <w:rPr>
          <w:rFonts w:ascii="GHEA Grapalat" w:hAnsi="GHEA Grapalat"/>
          <w:lang w:eastAsia="x-none"/>
        </w:rPr>
      </w:pPr>
      <w:r w:rsidRPr="00064ADD">
        <w:rPr>
          <w:rFonts w:ascii="GHEA Grapalat" w:hAnsi="GHEA Grapalat"/>
        </w:rPr>
        <w:t>8</w:t>
      </w:r>
      <w:r w:rsidRPr="00064ADD">
        <w:rPr>
          <w:rFonts w:ascii="GHEA Grapalat" w:hAnsi="GHEA Grapalat"/>
          <w:lang w:val="hy-AM"/>
        </w:rPr>
        <w:t>.</w:t>
      </w:r>
      <w:r w:rsidRPr="00103979">
        <w:rPr>
          <w:rFonts w:ascii="GHEA Grapalat" w:hAnsi="GHEA Grapalat"/>
          <w:b/>
        </w:rPr>
        <w:t>1</w:t>
      </w:r>
      <w:r w:rsidRPr="00103979">
        <w:rPr>
          <w:rFonts w:ascii="GHEA Grapalat" w:hAnsi="GHEA Grapalat"/>
          <w:b/>
          <w:lang w:val="hy-AM"/>
        </w:rPr>
        <w:t>8</w:t>
      </w:r>
      <w:r w:rsidRPr="00103979">
        <w:rPr>
          <w:rFonts w:ascii="GHEA Grapalat" w:hAnsi="GHEA Grapalat"/>
          <w:b/>
        </w:rPr>
        <w:t xml:space="preserve"> </w:t>
      </w:r>
      <w:r w:rsidRPr="00103979">
        <w:rPr>
          <w:rFonts w:ascii="GHEA Grapalat" w:hAnsi="GHEA Grapalat" w:cs="Sylfaen"/>
          <w:b/>
        </w:rPr>
        <w:t>Հայտերի</w:t>
      </w:r>
      <w:r w:rsidRPr="00103979">
        <w:rPr>
          <w:rFonts w:ascii="GHEA Grapalat" w:hAnsi="GHEA Grapalat" w:cs="Arial"/>
          <w:b/>
        </w:rPr>
        <w:t xml:space="preserve"> </w:t>
      </w:r>
      <w:r w:rsidRPr="00103979">
        <w:rPr>
          <w:rFonts w:ascii="GHEA Grapalat" w:hAnsi="GHEA Grapalat" w:cs="Sylfaen"/>
          <w:b/>
        </w:rPr>
        <w:t>գնահատումը</w:t>
      </w:r>
      <w:r w:rsidRPr="00103979">
        <w:rPr>
          <w:rFonts w:ascii="GHEA Grapalat" w:hAnsi="GHEA Grapalat" w:cs="Arial"/>
          <w:b/>
        </w:rPr>
        <w:t xml:space="preserve"> </w:t>
      </w:r>
      <w:r w:rsidRPr="00103979">
        <w:rPr>
          <w:rFonts w:ascii="GHEA Grapalat" w:hAnsi="GHEA Grapalat" w:cs="Sylfaen"/>
          <w:b/>
        </w:rPr>
        <w:t>և</w:t>
      </w:r>
      <w:r w:rsidRPr="00103979">
        <w:rPr>
          <w:rFonts w:ascii="GHEA Grapalat" w:hAnsi="GHEA Grapalat" w:cs="Arial"/>
          <w:b/>
        </w:rPr>
        <w:t xml:space="preserve"> </w:t>
      </w:r>
      <w:r w:rsidRPr="00103979">
        <w:rPr>
          <w:rFonts w:ascii="GHEA Grapalat" w:hAnsi="GHEA Grapalat" w:cs="Sylfaen"/>
          <w:b/>
        </w:rPr>
        <w:t>ընտրված մասնակցի որոշումն</w:t>
      </w:r>
      <w:r w:rsidRPr="00103979">
        <w:rPr>
          <w:rFonts w:ascii="GHEA Grapalat" w:hAnsi="GHEA Grapalat" w:cs="Arial"/>
          <w:b/>
        </w:rPr>
        <w:t xml:space="preserve"> </w:t>
      </w:r>
      <w:r w:rsidRPr="00103979">
        <w:rPr>
          <w:rFonts w:ascii="GHEA Grapalat" w:hAnsi="GHEA Grapalat" w:cs="Sylfaen"/>
          <w:b/>
        </w:rPr>
        <w:t>իրականացվում</w:t>
      </w:r>
      <w:r w:rsidRPr="00103979">
        <w:rPr>
          <w:rFonts w:ascii="GHEA Grapalat" w:hAnsi="GHEA Grapalat" w:cs="Arial"/>
          <w:b/>
        </w:rPr>
        <w:t xml:space="preserve"> </w:t>
      </w:r>
      <w:r w:rsidRPr="00103979">
        <w:rPr>
          <w:rFonts w:ascii="GHEA Grapalat" w:hAnsi="GHEA Grapalat" w:cs="Sylfaen"/>
          <w:b/>
        </w:rPr>
        <w:t>է</w:t>
      </w:r>
      <w:r w:rsidRPr="00103979">
        <w:rPr>
          <w:rFonts w:ascii="GHEA Grapalat" w:hAnsi="GHEA Grapalat" w:cs="Arial"/>
          <w:b/>
        </w:rPr>
        <w:t xml:space="preserve"> </w:t>
      </w:r>
      <w:r w:rsidRPr="00103979">
        <w:rPr>
          <w:rFonts w:ascii="GHEA Grapalat" w:hAnsi="GHEA Grapalat" w:cs="Sylfaen"/>
          <w:b/>
        </w:rPr>
        <w:t>ըստ</w:t>
      </w:r>
      <w:r w:rsidRPr="00103979">
        <w:rPr>
          <w:rFonts w:ascii="GHEA Grapalat" w:hAnsi="GHEA Grapalat" w:cs="Arial"/>
          <w:b/>
        </w:rPr>
        <w:t xml:space="preserve"> </w:t>
      </w:r>
      <w:r w:rsidRPr="00103979">
        <w:rPr>
          <w:rFonts w:ascii="GHEA Grapalat" w:hAnsi="GHEA Grapalat" w:cs="Sylfaen"/>
          <w:b/>
        </w:rPr>
        <w:t>առանձին</w:t>
      </w:r>
      <w:r w:rsidRPr="00103979">
        <w:rPr>
          <w:rFonts w:ascii="GHEA Grapalat" w:hAnsi="GHEA Grapalat" w:cs="Arial"/>
          <w:b/>
        </w:rPr>
        <w:t xml:space="preserve"> </w:t>
      </w:r>
      <w:r w:rsidRPr="00103979">
        <w:rPr>
          <w:rFonts w:ascii="GHEA Grapalat" w:hAnsi="GHEA Grapalat" w:cs="Sylfaen"/>
          <w:b/>
        </w:rPr>
        <w:t>չափաբաժինների</w:t>
      </w:r>
      <w:r>
        <w:rPr>
          <w:rFonts w:ascii="GHEA Grapalat" w:hAnsi="GHEA Grapalat" w:cs="Sylfaen"/>
          <w:lang w:val="hy-AM"/>
        </w:rPr>
        <w:t>:</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lastRenderedPageBreak/>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0909C1BF" w14:textId="77777777" w:rsidR="00151D9C" w:rsidRPr="005C20B1" w:rsidRDefault="00151D9C" w:rsidP="00151D9C">
      <w:pPr>
        <w:pStyle w:val="BodyTextIndent2"/>
        <w:spacing w:line="240" w:lineRule="auto"/>
        <w:ind w:firstLine="567"/>
        <w:rPr>
          <w:rFonts w:ascii="GHEA Grapalat" w:hAnsi="GHEA Grapalat" w:cs="Sylfaen"/>
          <w:b/>
          <w:lang w:val="hy-AM"/>
        </w:rPr>
      </w:pPr>
      <w:r w:rsidRPr="005C20B1">
        <w:rPr>
          <w:rFonts w:ascii="GHEA Grapalat" w:hAnsi="GHEA Grapalat" w:cs="Sylfaen"/>
          <w:b/>
          <w:lang w:val="es-ES"/>
        </w:rPr>
        <w:t>Անգործության</w:t>
      </w:r>
      <w:r w:rsidRPr="005C20B1">
        <w:rPr>
          <w:rFonts w:ascii="GHEA Grapalat" w:hAnsi="GHEA Grapalat" w:cs="Arial"/>
          <w:b/>
          <w:lang w:val="es-ES"/>
        </w:rPr>
        <w:t xml:space="preserve"> </w:t>
      </w:r>
      <w:r w:rsidRPr="005C20B1">
        <w:rPr>
          <w:rFonts w:ascii="GHEA Grapalat" w:hAnsi="GHEA Grapalat" w:cs="Sylfaen"/>
          <w:b/>
          <w:lang w:val="es-ES"/>
        </w:rPr>
        <w:t>ժամկետը</w:t>
      </w:r>
      <w:r w:rsidRPr="005C20B1">
        <w:rPr>
          <w:rFonts w:ascii="GHEA Grapalat" w:hAnsi="GHEA Grapalat" w:cs="Arial"/>
          <w:b/>
          <w:lang w:val="es-ES"/>
        </w:rPr>
        <w:t xml:space="preserve"> </w:t>
      </w:r>
      <w:r w:rsidRPr="005C20B1">
        <w:rPr>
          <w:rFonts w:ascii="GHEA Grapalat" w:hAnsi="GHEA Grapalat" w:cs="Sylfaen"/>
          <w:b/>
          <w:lang w:val="es-ES"/>
        </w:rPr>
        <w:t>սույն</w:t>
      </w:r>
      <w:r w:rsidRPr="005C20B1">
        <w:rPr>
          <w:rFonts w:ascii="GHEA Grapalat" w:hAnsi="GHEA Grapalat" w:cs="Arial"/>
          <w:b/>
          <w:lang w:val="es-ES"/>
        </w:rPr>
        <w:t xml:space="preserve"> </w:t>
      </w:r>
      <w:r w:rsidRPr="005C20B1">
        <w:rPr>
          <w:rFonts w:ascii="GHEA Grapalat" w:hAnsi="GHEA Grapalat" w:cs="Sylfaen"/>
          <w:b/>
          <w:lang w:val="es-ES"/>
        </w:rPr>
        <w:t>ընթացակարգի</w:t>
      </w:r>
      <w:r w:rsidRPr="005C20B1">
        <w:rPr>
          <w:rFonts w:ascii="GHEA Grapalat" w:hAnsi="GHEA Grapalat" w:cs="Arial"/>
          <w:b/>
          <w:lang w:val="es-ES"/>
        </w:rPr>
        <w:t xml:space="preserve"> </w:t>
      </w:r>
      <w:r w:rsidRPr="005C20B1">
        <w:rPr>
          <w:rFonts w:ascii="GHEA Grapalat" w:hAnsi="GHEA Grapalat" w:cs="Sylfaen"/>
          <w:b/>
          <w:lang w:val="es-ES"/>
        </w:rPr>
        <w:t>դեպքում «  10  » օրացուցային</w:t>
      </w:r>
      <w:r w:rsidRPr="005C20B1">
        <w:rPr>
          <w:rFonts w:ascii="GHEA Grapalat" w:hAnsi="GHEA Grapalat" w:cs="Arial"/>
          <w:b/>
          <w:lang w:val="es-ES"/>
        </w:rPr>
        <w:t xml:space="preserve"> </w:t>
      </w:r>
      <w:r w:rsidRPr="005C20B1">
        <w:rPr>
          <w:rFonts w:ascii="GHEA Grapalat" w:hAnsi="GHEA Grapalat" w:cs="Sylfaen"/>
          <w:b/>
          <w:lang w:val="es-ES"/>
        </w:rPr>
        <w:t>օր</w:t>
      </w:r>
      <w:r w:rsidRPr="005C20B1">
        <w:rPr>
          <w:rFonts w:ascii="GHEA Grapalat" w:hAnsi="GHEA Grapalat" w:cs="Arial"/>
          <w:b/>
          <w:lang w:val="es-ES"/>
        </w:rPr>
        <w:t xml:space="preserve"> </w:t>
      </w:r>
      <w:r w:rsidRPr="005C20B1">
        <w:rPr>
          <w:rFonts w:ascii="GHEA Grapalat" w:hAnsi="GHEA Grapalat" w:cs="Sylfaen"/>
          <w:b/>
          <w:lang w:val="es-ES"/>
        </w:rPr>
        <w:t>է</w:t>
      </w:r>
      <w:r w:rsidRPr="005C20B1">
        <w:rPr>
          <w:rFonts w:ascii="GHEA Grapalat" w:hAnsi="GHEA Grapalat" w:cs="Tahoma"/>
          <w:b/>
          <w:lang w:val="es-ES"/>
        </w:rPr>
        <w:t>։</w:t>
      </w:r>
      <w:r w:rsidRPr="005C20B1">
        <w:rPr>
          <w:rFonts w:ascii="GHEA Grapalat" w:hAnsi="GHEA Grapalat"/>
          <w:b/>
          <w:lang w:val="es-ES"/>
        </w:rPr>
        <w:t xml:space="preserve"> </w:t>
      </w:r>
      <w:r w:rsidRPr="005C20B1">
        <w:rPr>
          <w:rFonts w:ascii="GHEA Grapalat" w:hAnsi="GHEA Grapalat" w:cs="Sylfaen"/>
          <w:b/>
          <w:lang w:val="es-ES"/>
        </w:rPr>
        <w:t>Անգործության</w:t>
      </w:r>
      <w:r w:rsidRPr="005C20B1">
        <w:rPr>
          <w:rFonts w:ascii="GHEA Grapalat" w:hAnsi="GHEA Grapalat" w:cs="Arial"/>
          <w:b/>
          <w:lang w:val="es-ES"/>
        </w:rPr>
        <w:t xml:space="preserve"> </w:t>
      </w:r>
      <w:r w:rsidRPr="005C20B1">
        <w:rPr>
          <w:rFonts w:ascii="GHEA Grapalat" w:hAnsi="GHEA Grapalat" w:cs="Sylfaen"/>
          <w:b/>
          <w:lang w:val="es-ES"/>
        </w:rPr>
        <w:t>ժամկետը</w:t>
      </w:r>
      <w:r w:rsidRPr="005C20B1">
        <w:rPr>
          <w:rFonts w:ascii="GHEA Grapalat" w:hAnsi="GHEA Grapalat" w:cs="Arial"/>
          <w:b/>
          <w:lang w:val="es-ES"/>
        </w:rPr>
        <w:t xml:space="preserve"> </w:t>
      </w:r>
      <w:r w:rsidRPr="005C20B1">
        <w:rPr>
          <w:rFonts w:ascii="GHEA Grapalat" w:hAnsi="GHEA Grapalat" w:cs="Sylfaen"/>
          <w:b/>
          <w:lang w:val="es-ES"/>
        </w:rPr>
        <w:t>կիրառելի</w:t>
      </w:r>
      <w:r w:rsidRPr="005C20B1">
        <w:rPr>
          <w:rFonts w:ascii="GHEA Grapalat" w:hAnsi="GHEA Grapalat" w:cs="Sylfaen"/>
          <w:b/>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lastRenderedPageBreak/>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63E38AFB"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776D17">
        <w:rPr>
          <w:rFonts w:ascii="GHEA Grapalat" w:hAnsi="GHEA Grapalat" w:cs="Sylfaen"/>
          <w:b/>
          <w:sz w:val="20"/>
          <w:lang w:val="ru-RU"/>
        </w:rPr>
        <w:t>օրվանից</w:t>
      </w:r>
      <w:r w:rsidR="00226C61" w:rsidRPr="00776D17">
        <w:rPr>
          <w:rFonts w:ascii="GHEA Grapalat" w:hAnsi="GHEA Grapalat" w:cs="Sylfaen"/>
          <w:b/>
          <w:sz w:val="20"/>
          <w:lang w:val="hy-AM"/>
        </w:rPr>
        <w:t xml:space="preserve"> հետո</w:t>
      </w:r>
      <w:r w:rsidR="00BE198C" w:rsidRPr="00776D17">
        <w:rPr>
          <w:rFonts w:ascii="GHEA Grapalat" w:hAnsi="GHEA Grapalat" w:cs="Sylfaen"/>
          <w:b/>
          <w:sz w:val="20"/>
          <w:lang w:val="af-ZA"/>
        </w:rPr>
        <w:t xml:space="preserve"> </w:t>
      </w:r>
      <w:r w:rsidR="00BE198C" w:rsidRPr="00776D17">
        <w:rPr>
          <w:rFonts w:ascii="GHEA Grapalat" w:hAnsi="GHEA Grapalat" w:cs="Sylfaen"/>
          <w:b/>
          <w:sz w:val="20"/>
          <w:lang w:val="hy-AM"/>
        </w:rPr>
        <w:t xml:space="preserve">5 </w:t>
      </w:r>
      <w:r w:rsidR="00BE198C" w:rsidRPr="00776D17">
        <w:rPr>
          <w:rFonts w:ascii="GHEA Grapalat" w:hAnsi="GHEA Grapalat" w:cs="Sylfaen"/>
          <w:b/>
          <w:sz w:val="20"/>
          <w:lang w:val="af-ZA"/>
        </w:rPr>
        <w:t xml:space="preserve">աշխատանքային </w:t>
      </w:r>
      <w:r w:rsidR="00BE198C" w:rsidRPr="00776D17">
        <w:rPr>
          <w:rFonts w:ascii="GHEA Grapalat" w:hAnsi="GHEA Grapalat" w:cs="Sylfaen"/>
          <w:b/>
          <w:sz w:val="20"/>
          <w:lang w:val="ru-RU"/>
        </w:rPr>
        <w:t>օրվա</w:t>
      </w:r>
      <w:r w:rsidR="00BE198C" w:rsidRPr="00776D17">
        <w:rPr>
          <w:rFonts w:ascii="GHEA Grapalat" w:hAnsi="GHEA Grapalat" w:cs="Sylfaen"/>
          <w:b/>
          <w:sz w:val="20"/>
          <w:lang w:val="af-ZA"/>
        </w:rPr>
        <w:t xml:space="preserve"> </w:t>
      </w:r>
      <w:r w:rsidR="00BE198C" w:rsidRPr="00776D17">
        <w:rPr>
          <w:rFonts w:ascii="GHEA Grapalat" w:hAnsi="GHEA Grapalat" w:cs="Sylfaen"/>
          <w:b/>
          <w:sz w:val="20"/>
          <w:lang w:val="ru-RU"/>
        </w:rPr>
        <w:t>ընթացքում</w:t>
      </w:r>
      <w:r w:rsidR="00BE198C" w:rsidRPr="00776D17">
        <w:rPr>
          <w:rFonts w:ascii="GHEA Grapalat" w:hAnsi="GHEA Grapalat" w:cs="Sylfaen"/>
          <w:b/>
          <w:sz w:val="20"/>
          <w:lang w:val="af-ZA"/>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r w:rsidR="00183982">
        <w:rPr>
          <w:rStyle w:val="FootnoteReference"/>
          <w:rFonts w:ascii="GHEA Grapalat" w:hAnsi="GHEA Grapalat" w:cs="Sylfaen"/>
          <w:sz w:val="20"/>
          <w:lang w:val="hy-AM"/>
        </w:rPr>
        <w:footnoteReference w:id="3"/>
      </w:r>
    </w:p>
    <w:p w14:paraId="177F3ECB" w14:textId="500A4D84"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սույն ընթացակարգի շրջանակում գնվելիք </w:t>
      </w:r>
      <w:r w:rsidR="00BE198C" w:rsidRPr="00776D17">
        <w:rPr>
          <w:rFonts w:ascii="GHEA Grapalat" w:hAnsi="GHEA Grapalat" w:cs="Sylfaen"/>
          <w:b/>
          <w:sz w:val="20"/>
          <w:lang w:val="hy-AM"/>
        </w:rPr>
        <w:t>ծառայությունների գնման գնի</w:t>
      </w:r>
      <w:r w:rsidR="00BE198C" w:rsidRPr="00776D17" w:rsidDel="00BE198C">
        <w:rPr>
          <w:rFonts w:ascii="GHEA Grapalat" w:hAnsi="GHEA Grapalat" w:cs="Sylfaen"/>
          <w:b/>
          <w:sz w:val="20"/>
          <w:lang w:val="af-ZA"/>
        </w:rPr>
        <w:t xml:space="preserve"> </w:t>
      </w:r>
      <w:r w:rsidR="00FC415D" w:rsidRPr="00776D17">
        <w:rPr>
          <w:rFonts w:ascii="GHEA Grapalat" w:hAnsi="GHEA Grapalat" w:cs="Sylfaen"/>
          <w:b/>
          <w:sz w:val="20"/>
          <w:lang w:val="hy-AM"/>
        </w:rPr>
        <w:t>տասնհինգ տոկոսին</w:t>
      </w:r>
      <w:r w:rsidR="00781235" w:rsidRPr="00776D17">
        <w:rPr>
          <w:rFonts w:ascii="GHEA Grapalat" w:hAnsi="GHEA Grapalat" w:cs="Sylfaen"/>
          <w:b/>
          <w:sz w:val="20"/>
          <w:lang w:val="af-ZA"/>
        </w:rPr>
        <w:t>:</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776D17">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r w:rsidR="00183982">
        <w:rPr>
          <w:rStyle w:val="FootnoteReference"/>
          <w:rFonts w:ascii="GHEA Grapalat" w:hAnsi="GHEA Grapalat" w:cs="Sylfaen"/>
          <w:sz w:val="20"/>
          <w:lang w:val="af-ZA"/>
        </w:rPr>
        <w:footnoteReference w:id="4"/>
      </w:r>
    </w:p>
    <w:p w14:paraId="0798AF1E" w14:textId="4057AC7A" w:rsidR="00781235" w:rsidRPr="008D51B5" w:rsidRDefault="00781235" w:rsidP="00781235">
      <w:pPr>
        <w:ind w:firstLine="567"/>
        <w:jc w:val="both"/>
        <w:rPr>
          <w:rFonts w:ascii="GHEA Grapalat" w:hAnsi="GHEA Grapalat" w:cs="Arial"/>
          <w:b/>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8D51B5">
        <w:rPr>
          <w:rFonts w:ascii="GHEA Grapalat" w:hAnsi="GHEA Grapalat"/>
          <w:b/>
          <w:sz w:val="20"/>
          <w:szCs w:val="20"/>
          <w:lang w:val="hy-AM"/>
        </w:rPr>
        <w:t>Կանխիկ</w:t>
      </w:r>
      <w:r w:rsidRPr="008D51B5">
        <w:rPr>
          <w:rFonts w:ascii="GHEA Grapalat" w:hAnsi="GHEA Grapalat"/>
          <w:b/>
          <w:sz w:val="20"/>
          <w:szCs w:val="20"/>
          <w:lang w:val="af-ZA"/>
        </w:rPr>
        <w:t xml:space="preserve"> </w:t>
      </w:r>
      <w:r w:rsidRPr="008D51B5">
        <w:rPr>
          <w:rFonts w:ascii="GHEA Grapalat" w:hAnsi="GHEA Grapalat"/>
          <w:b/>
          <w:sz w:val="20"/>
          <w:szCs w:val="20"/>
          <w:lang w:val="hy-AM"/>
        </w:rPr>
        <w:t>փողի</w:t>
      </w:r>
      <w:r w:rsidRPr="008D51B5">
        <w:rPr>
          <w:rFonts w:ascii="GHEA Grapalat" w:hAnsi="GHEA Grapalat"/>
          <w:b/>
          <w:sz w:val="20"/>
          <w:szCs w:val="20"/>
          <w:lang w:val="af-ZA"/>
        </w:rPr>
        <w:t xml:space="preserve"> </w:t>
      </w:r>
      <w:r w:rsidRPr="008D51B5">
        <w:rPr>
          <w:rFonts w:ascii="GHEA Grapalat" w:hAnsi="GHEA Grapalat"/>
          <w:b/>
          <w:sz w:val="20"/>
          <w:szCs w:val="20"/>
          <w:lang w:val="hy-AM"/>
        </w:rPr>
        <w:t>ձևով</w:t>
      </w:r>
      <w:r w:rsidRPr="008D51B5">
        <w:rPr>
          <w:rFonts w:ascii="GHEA Grapalat" w:hAnsi="GHEA Grapalat"/>
          <w:b/>
          <w:sz w:val="20"/>
          <w:szCs w:val="20"/>
          <w:lang w:val="af-ZA"/>
        </w:rPr>
        <w:t xml:space="preserve"> </w:t>
      </w:r>
      <w:r w:rsidRPr="008D51B5">
        <w:rPr>
          <w:rFonts w:ascii="GHEA Grapalat" w:hAnsi="GHEA Grapalat"/>
          <w:b/>
          <w:sz w:val="20"/>
          <w:szCs w:val="20"/>
          <w:lang w:val="hy-AM"/>
        </w:rPr>
        <w:t>ներկայացված</w:t>
      </w:r>
      <w:r w:rsidRPr="008D51B5">
        <w:rPr>
          <w:rFonts w:ascii="GHEA Grapalat" w:hAnsi="GHEA Grapalat"/>
          <w:b/>
          <w:sz w:val="20"/>
          <w:szCs w:val="20"/>
          <w:lang w:val="af-ZA"/>
        </w:rPr>
        <w:t xml:space="preserve"> </w:t>
      </w:r>
      <w:r w:rsidRPr="008D51B5">
        <w:rPr>
          <w:rFonts w:ascii="GHEA Grapalat" w:hAnsi="GHEA Grapalat" w:cs="Arial"/>
          <w:b/>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1AAD7236" w14:textId="5410DE1E" w:rsidR="00E65C32" w:rsidRDefault="0058356F" w:rsidP="00E65C32">
      <w:pPr>
        <w:pStyle w:val="NormalWeb"/>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E65C32" w:rsidRPr="00DE572B">
        <w:rPr>
          <w:rFonts w:ascii="GHEA Grapalat" w:hAnsi="GHEA Grapalat" w:cs="Arial"/>
          <w:sz w:val="20"/>
          <w:lang w:val="hy-AM"/>
        </w:rPr>
        <w:t>,</w:t>
      </w:r>
      <w:r w:rsidR="00E65C32" w:rsidRPr="00E65C32">
        <w:rPr>
          <w:rFonts w:ascii="GHEA Grapalat" w:hAnsi="GHEA Grapalat" w:cs="Arial"/>
          <w:sz w:val="20"/>
          <w:lang w:val="hy-AM"/>
        </w:rPr>
        <w:t xml:space="preserve"> </w:t>
      </w:r>
      <w:r w:rsidR="00E65C32" w:rsidRPr="00DC0D0F">
        <w:rPr>
          <w:rFonts w:ascii="GHEA Grapalat" w:hAnsi="GHEA Grapalat" w:cs="Arial"/>
          <w:sz w:val="20"/>
          <w:lang w:val="hy-AM"/>
        </w:rPr>
        <w:t>եթե պայմանագրի (համաձայնագրի) կատարումը փուլային չէ</w:t>
      </w:r>
      <w:r w:rsidR="00E65C32" w:rsidRPr="00224D9D">
        <w:rPr>
          <w:rFonts w:ascii="GHEA Grapalat" w:hAnsi="GHEA Grapalat" w:cs="Arial"/>
          <w:sz w:val="20"/>
          <w:lang w:val="hy-AM"/>
        </w:rPr>
        <w:t>:</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424DFEAE"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 xml:space="preserve">10.3. </w:t>
      </w:r>
      <w:r w:rsidRPr="008D51B5">
        <w:rPr>
          <w:rFonts w:ascii="GHEA Grapalat" w:hAnsi="GHEA Grapalat" w:cs="Sylfaen"/>
          <w:b/>
          <w:sz w:val="20"/>
          <w:lang w:val="hy-AM"/>
        </w:rPr>
        <w:t>Պայմանագրի</w:t>
      </w:r>
      <w:r w:rsidRPr="008D51B5">
        <w:rPr>
          <w:rFonts w:ascii="GHEA Grapalat" w:hAnsi="GHEA Grapalat" w:cs="Sylfaen"/>
          <w:b/>
          <w:sz w:val="20"/>
          <w:lang w:val="af-ZA"/>
        </w:rPr>
        <w:t xml:space="preserve"> </w:t>
      </w:r>
      <w:r w:rsidRPr="008D51B5">
        <w:rPr>
          <w:rFonts w:ascii="GHEA Grapalat" w:hAnsi="GHEA Grapalat" w:cs="Sylfaen"/>
          <w:b/>
          <w:sz w:val="20"/>
          <w:lang w:val="hy-AM"/>
        </w:rPr>
        <w:t>ապահովման</w:t>
      </w:r>
      <w:r w:rsidRPr="008D51B5">
        <w:rPr>
          <w:rFonts w:ascii="GHEA Grapalat" w:hAnsi="GHEA Grapalat" w:cs="Sylfaen"/>
          <w:b/>
          <w:sz w:val="20"/>
          <w:lang w:val="af-ZA"/>
        </w:rPr>
        <w:t xml:space="preserve"> </w:t>
      </w:r>
      <w:r w:rsidRPr="008D51B5">
        <w:rPr>
          <w:rFonts w:ascii="GHEA Grapalat" w:hAnsi="GHEA Grapalat" w:cs="Sylfaen"/>
          <w:b/>
          <w:sz w:val="20"/>
          <w:lang w:val="hy-AM"/>
        </w:rPr>
        <w:t>չափը</w:t>
      </w:r>
      <w:r w:rsidRPr="008D51B5">
        <w:rPr>
          <w:rFonts w:ascii="GHEA Grapalat" w:hAnsi="GHEA Grapalat" w:cs="Sylfaen"/>
          <w:b/>
          <w:sz w:val="20"/>
          <w:lang w:val="af-ZA"/>
        </w:rPr>
        <w:t xml:space="preserve"> </w:t>
      </w:r>
      <w:r w:rsidRPr="008D51B5">
        <w:rPr>
          <w:rFonts w:ascii="GHEA Grapalat" w:hAnsi="GHEA Grapalat" w:cs="Sylfaen"/>
          <w:b/>
          <w:sz w:val="20"/>
          <w:lang w:val="hy-AM"/>
        </w:rPr>
        <w:t>կազմում</w:t>
      </w:r>
      <w:r w:rsidRPr="008D51B5">
        <w:rPr>
          <w:rFonts w:ascii="GHEA Grapalat" w:hAnsi="GHEA Grapalat" w:cs="Sylfaen"/>
          <w:b/>
          <w:sz w:val="20"/>
          <w:lang w:val="af-ZA"/>
        </w:rPr>
        <w:t xml:space="preserve"> </w:t>
      </w:r>
      <w:r w:rsidRPr="008D51B5">
        <w:rPr>
          <w:rFonts w:ascii="GHEA Grapalat" w:hAnsi="GHEA Grapalat" w:cs="Sylfaen"/>
          <w:b/>
          <w:sz w:val="20"/>
          <w:lang w:val="hy-AM"/>
        </w:rPr>
        <w:t>է</w:t>
      </w:r>
      <w:r w:rsidRPr="008D51B5">
        <w:rPr>
          <w:rFonts w:ascii="GHEA Grapalat" w:hAnsi="GHEA Grapalat" w:cs="Sylfaen"/>
          <w:b/>
          <w:sz w:val="20"/>
          <w:lang w:val="af-ZA"/>
        </w:rPr>
        <w:t xml:space="preserve"> </w:t>
      </w:r>
      <w:r w:rsidR="00BE198C" w:rsidRPr="008D51B5">
        <w:rPr>
          <w:rFonts w:ascii="GHEA Grapalat" w:hAnsi="GHEA Grapalat" w:cs="Sylfaen"/>
          <w:b/>
          <w:sz w:val="20"/>
          <w:lang w:val="hy-AM"/>
        </w:rPr>
        <w:t>գնման</w:t>
      </w:r>
      <w:r w:rsidRPr="008D51B5">
        <w:rPr>
          <w:rFonts w:ascii="GHEA Grapalat" w:hAnsi="GHEA Grapalat" w:cs="Sylfaen"/>
          <w:b/>
          <w:sz w:val="20"/>
          <w:lang w:val="af-ZA"/>
        </w:rPr>
        <w:t xml:space="preserve"> </w:t>
      </w:r>
      <w:r w:rsidRPr="008D51B5">
        <w:rPr>
          <w:rFonts w:ascii="GHEA Grapalat" w:hAnsi="GHEA Grapalat" w:cs="Sylfaen"/>
          <w:b/>
          <w:sz w:val="20"/>
          <w:lang w:val="hy-AM"/>
        </w:rPr>
        <w:t>գնի</w:t>
      </w:r>
      <w:r w:rsidRPr="008D51B5">
        <w:rPr>
          <w:rFonts w:ascii="GHEA Grapalat" w:hAnsi="GHEA Grapalat" w:cs="Sylfaen"/>
          <w:b/>
          <w:sz w:val="20"/>
          <w:lang w:val="af-ZA"/>
        </w:rPr>
        <w:t xml:space="preserve"> 10  </w:t>
      </w:r>
      <w:r w:rsidRPr="008D51B5">
        <w:rPr>
          <w:rFonts w:ascii="GHEA Grapalat" w:hAnsi="GHEA Grapalat" w:cs="Sylfaen"/>
          <w:b/>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8D51B5" w:rsidRPr="00064ADD">
        <w:rPr>
          <w:rFonts w:ascii="GHEA Grapalat" w:hAnsi="GHEA Grapalat" w:cs="Sylfaen"/>
          <w:sz w:val="20"/>
          <w:lang w:val="hy-AM"/>
        </w:rPr>
        <w:t xml:space="preserve">Պայմանագրի ապահովումը ներկայացվում է </w:t>
      </w:r>
      <w:r w:rsidR="008D51B5" w:rsidRPr="003B3F67">
        <w:rPr>
          <w:rFonts w:ascii="GHEA Grapalat" w:hAnsi="GHEA Grapalat" w:cs="Sylfaen"/>
          <w:sz w:val="20"/>
          <w:lang w:val="hy-AM"/>
        </w:rPr>
        <w:t>միակողմանի հաստատված հայտարարության՝ տուժանքի (հա</w:t>
      </w:r>
      <w:r w:rsidR="008D51B5">
        <w:rPr>
          <w:rFonts w:ascii="GHEA Grapalat" w:hAnsi="GHEA Grapalat" w:cs="Sylfaen"/>
          <w:sz w:val="20"/>
          <w:lang w:val="hy-AM"/>
        </w:rPr>
        <w:t>վելված 5.1) կամ կանխիկ փողի</w:t>
      </w:r>
      <w:r w:rsidR="00501A05" w:rsidRPr="00064ADD">
        <w:rPr>
          <w:rFonts w:ascii="GHEA Grapalat" w:hAnsi="GHEA Grapalat" w:cs="Sylfaen"/>
          <w:sz w:val="20"/>
          <w:lang w:val="hy-AM"/>
        </w:rPr>
        <w:t xml:space="preserve"> ձևով:</w:t>
      </w:r>
      <w:r w:rsidR="00183982">
        <w:rPr>
          <w:rStyle w:val="FootnoteReference"/>
          <w:rFonts w:ascii="GHEA Grapalat" w:hAnsi="GHEA Grapalat" w:cs="Sylfaen"/>
          <w:sz w:val="20"/>
          <w:lang w:val="hy-AM"/>
        </w:rPr>
        <w:footnoteReference w:id="5"/>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A74449" w:rsidRDefault="00281740" w:rsidP="00281740">
      <w:pPr>
        <w:ind w:firstLine="567"/>
        <w:jc w:val="both"/>
        <w:rPr>
          <w:rFonts w:ascii="GHEA Grapalat" w:hAnsi="GHEA Grapalat" w:cs="Arial"/>
          <w:b/>
          <w:sz w:val="20"/>
          <w:lang w:val="hy-AM"/>
        </w:rPr>
      </w:pPr>
      <w:r w:rsidRPr="00A74449">
        <w:rPr>
          <w:rFonts w:ascii="GHEA Grapalat" w:hAnsi="GHEA Grapalat"/>
          <w:b/>
          <w:sz w:val="20"/>
          <w:szCs w:val="20"/>
          <w:lang w:val="hy-AM"/>
        </w:rPr>
        <w:t>Կանխիկ</w:t>
      </w:r>
      <w:r w:rsidRPr="00A74449">
        <w:rPr>
          <w:rFonts w:ascii="GHEA Grapalat" w:hAnsi="GHEA Grapalat"/>
          <w:b/>
          <w:sz w:val="20"/>
          <w:szCs w:val="20"/>
          <w:lang w:val="af-ZA"/>
        </w:rPr>
        <w:t xml:space="preserve"> </w:t>
      </w:r>
      <w:r w:rsidRPr="00A74449">
        <w:rPr>
          <w:rFonts w:ascii="GHEA Grapalat" w:hAnsi="GHEA Grapalat"/>
          <w:b/>
          <w:sz w:val="20"/>
          <w:szCs w:val="20"/>
          <w:lang w:val="hy-AM"/>
        </w:rPr>
        <w:t>փողի</w:t>
      </w:r>
      <w:r w:rsidRPr="00A74449">
        <w:rPr>
          <w:rFonts w:ascii="GHEA Grapalat" w:hAnsi="GHEA Grapalat"/>
          <w:b/>
          <w:sz w:val="20"/>
          <w:szCs w:val="20"/>
          <w:lang w:val="af-ZA"/>
        </w:rPr>
        <w:t xml:space="preserve"> </w:t>
      </w:r>
      <w:r w:rsidRPr="00A74449">
        <w:rPr>
          <w:rFonts w:ascii="GHEA Grapalat" w:hAnsi="GHEA Grapalat"/>
          <w:b/>
          <w:sz w:val="20"/>
          <w:szCs w:val="20"/>
          <w:lang w:val="hy-AM"/>
        </w:rPr>
        <w:t>ձևով</w:t>
      </w:r>
      <w:r w:rsidRPr="00A74449">
        <w:rPr>
          <w:rFonts w:ascii="GHEA Grapalat" w:hAnsi="GHEA Grapalat"/>
          <w:b/>
          <w:sz w:val="20"/>
          <w:szCs w:val="20"/>
          <w:lang w:val="af-ZA"/>
        </w:rPr>
        <w:t xml:space="preserve"> </w:t>
      </w:r>
      <w:r w:rsidRPr="00A74449">
        <w:rPr>
          <w:rFonts w:ascii="GHEA Grapalat" w:hAnsi="GHEA Grapalat"/>
          <w:b/>
          <w:sz w:val="20"/>
          <w:szCs w:val="20"/>
          <w:lang w:val="hy-AM"/>
        </w:rPr>
        <w:t>ներկայացված</w:t>
      </w:r>
      <w:r w:rsidRPr="00A74449">
        <w:rPr>
          <w:rFonts w:ascii="GHEA Grapalat" w:hAnsi="GHEA Grapalat"/>
          <w:b/>
          <w:sz w:val="20"/>
          <w:szCs w:val="20"/>
          <w:lang w:val="af-ZA"/>
        </w:rPr>
        <w:t xml:space="preserve"> </w:t>
      </w:r>
      <w:r w:rsidRPr="00A74449">
        <w:rPr>
          <w:rFonts w:ascii="GHEA Grapalat" w:hAnsi="GHEA Grapalat" w:cs="Arial"/>
          <w:b/>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1A460969"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00A34AFD">
        <w:rPr>
          <w:rFonts w:ascii="GHEA Grapalat" w:hAnsi="GHEA Grapalat" w:cs="Sylfaen"/>
          <w:sz w:val="20"/>
          <w:lang w:val="hy-AM"/>
        </w:rPr>
        <w:t xml:space="preserve"> </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hy-AM"/>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FC4AC7">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FC4AC7">
        <w:rPr>
          <w:rFonts w:ascii="GHEA Grapalat" w:hAnsi="GHEA Grapalat" w:cs="Sylfaen"/>
          <w:sz w:val="20"/>
          <w:lang w:val="hy-AM"/>
        </w:rPr>
        <w:t>րդ</w:t>
      </w:r>
      <w:r w:rsidRPr="00D20E6D">
        <w:rPr>
          <w:rFonts w:ascii="GHEA Grapalat" w:hAnsi="GHEA Grapalat" w:cs="Sylfaen"/>
          <w:sz w:val="20"/>
          <w:lang w:val="af-ZA"/>
        </w:rPr>
        <w:t xml:space="preserve"> </w:t>
      </w:r>
      <w:r w:rsidRPr="00FC4AC7">
        <w:rPr>
          <w:rFonts w:ascii="GHEA Grapalat" w:hAnsi="GHEA Grapalat" w:cs="Sylfaen"/>
          <w:sz w:val="20"/>
          <w:lang w:val="hy-AM"/>
        </w:rPr>
        <w:t>հոդվածի</w:t>
      </w:r>
      <w:r w:rsidRPr="00D20E6D">
        <w:rPr>
          <w:rFonts w:ascii="GHEA Grapalat" w:hAnsi="GHEA Grapalat" w:cs="Sylfaen"/>
          <w:sz w:val="20"/>
          <w:lang w:val="af-ZA"/>
        </w:rPr>
        <w:t xml:space="preserve"> </w:t>
      </w:r>
      <w:r w:rsidRPr="00FC4AC7">
        <w:rPr>
          <w:rFonts w:ascii="GHEA Grapalat" w:hAnsi="GHEA Grapalat" w:cs="Sylfaen"/>
          <w:sz w:val="20"/>
          <w:lang w:val="hy-AM"/>
        </w:rPr>
        <w:t>համաձայն</w:t>
      </w:r>
      <w:r w:rsidRPr="00D20E6D">
        <w:rPr>
          <w:rFonts w:ascii="GHEA Grapalat" w:hAnsi="GHEA Grapalat" w:cs="Sylfaen"/>
          <w:sz w:val="20"/>
          <w:lang w:val="af-ZA"/>
        </w:rPr>
        <w:t xml:space="preserve">` </w:t>
      </w:r>
      <w:r w:rsidRPr="00FC4AC7">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FC4AC7">
        <w:rPr>
          <w:rFonts w:ascii="GHEA Grapalat" w:hAnsi="GHEA Grapalat" w:cs="Sylfaen"/>
          <w:sz w:val="20"/>
          <w:lang w:val="hy-AM"/>
        </w:rPr>
        <w:t>սույն</w:t>
      </w:r>
      <w:r w:rsidRPr="00D20E6D">
        <w:rPr>
          <w:rFonts w:ascii="GHEA Grapalat" w:hAnsi="GHEA Grapalat" w:cs="Sylfaen"/>
          <w:sz w:val="20"/>
          <w:lang w:val="af-ZA"/>
        </w:rPr>
        <w:t xml:space="preserve"> </w:t>
      </w:r>
      <w:r w:rsidRPr="00FC4AC7">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FC4AC7">
        <w:rPr>
          <w:rFonts w:ascii="GHEA Grapalat" w:hAnsi="GHEA Grapalat" w:cs="Sylfaen"/>
          <w:sz w:val="20"/>
          <w:lang w:val="hy-AM"/>
        </w:rPr>
        <w:t>չկայացած</w:t>
      </w:r>
      <w:r w:rsidRPr="00D20E6D">
        <w:rPr>
          <w:rFonts w:ascii="GHEA Grapalat" w:hAnsi="GHEA Grapalat" w:cs="Sylfaen"/>
          <w:sz w:val="20"/>
          <w:lang w:val="af-ZA"/>
        </w:rPr>
        <w:t xml:space="preserve"> </w:t>
      </w:r>
      <w:r w:rsidRPr="00FC4AC7">
        <w:rPr>
          <w:rFonts w:ascii="GHEA Grapalat" w:hAnsi="GHEA Grapalat" w:cs="Sylfaen"/>
          <w:sz w:val="20"/>
          <w:lang w:val="hy-AM"/>
        </w:rPr>
        <w:t>է</w:t>
      </w:r>
      <w:r w:rsidRPr="00D20E6D">
        <w:rPr>
          <w:rFonts w:ascii="GHEA Grapalat" w:hAnsi="GHEA Grapalat" w:cs="Sylfaen"/>
          <w:sz w:val="20"/>
          <w:lang w:val="af-ZA"/>
        </w:rPr>
        <w:t xml:space="preserve"> </w:t>
      </w:r>
      <w:r w:rsidRPr="00FC4AC7">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FC4AC7">
        <w:rPr>
          <w:rFonts w:ascii="GHEA Grapalat" w:hAnsi="GHEA Grapalat" w:cs="Sylfaen"/>
          <w:sz w:val="20"/>
          <w:lang w:val="hy-AM"/>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0131982C"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251694" w:rsidRPr="00712340">
        <w:rPr>
          <w:rFonts w:ascii="GHEA Grapalat" w:hAnsi="GHEA Grapalat" w:cs="Sylfaen"/>
          <w:sz w:val="20"/>
          <w:lang w:val="ru-RU"/>
        </w:rPr>
        <w:t>դադարում</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է</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գոյություն</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ունենալ</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գնման</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պահանջը</w:t>
      </w:r>
      <w:r w:rsidR="00251694" w:rsidRPr="00712340">
        <w:rPr>
          <w:rFonts w:ascii="GHEA Grapalat" w:hAnsi="GHEA Grapalat" w:cs="Sylfaen"/>
          <w:sz w:val="20"/>
          <w:lang w:val="hy-AM"/>
        </w:rPr>
        <w:t xml:space="preserve">: Ընդ որում </w:t>
      </w:r>
      <w:r w:rsidR="00251694" w:rsidRPr="00712340">
        <w:rPr>
          <w:rFonts w:ascii="GHEA Grapalat" w:hAnsi="GHEA Grapalat" w:cs="Sylfaen"/>
          <w:sz w:val="20"/>
          <w:lang w:val="ru-RU"/>
        </w:rPr>
        <w:t>կազմակերպված</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գնման</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ընթացակարգը</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կարող</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է</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ամբողջությամբ</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կամ</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մասնակի</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չկայացած</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հայտարարվել</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ընդհանուր</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կառավարումն</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իրականացնող</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լիազորված</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մարմնի</w:t>
      </w:r>
      <w:r w:rsidR="00251694" w:rsidRPr="00712340">
        <w:rPr>
          <w:rFonts w:ascii="GHEA Grapalat" w:hAnsi="GHEA Grapalat" w:cs="Sylfaen"/>
          <w:sz w:val="20"/>
          <w:lang w:val="af-ZA"/>
        </w:rPr>
        <w:t xml:space="preserve"> </w:t>
      </w:r>
      <w:r w:rsidR="00251694" w:rsidRPr="00712340">
        <w:rPr>
          <w:rFonts w:ascii="GHEA Grapalat" w:hAnsi="GHEA Grapalat" w:cs="Sylfaen"/>
          <w:sz w:val="20"/>
          <w:lang w:val="ru-RU"/>
        </w:rPr>
        <w:t>ղեկավարի</w:t>
      </w:r>
      <w:r w:rsidR="00251694" w:rsidRPr="00712340">
        <w:rPr>
          <w:rFonts w:ascii="GHEA Grapalat" w:hAnsi="GHEA Grapalat" w:cs="Sylfaen"/>
          <w:sz w:val="20"/>
          <w:lang w:val="af-ZA"/>
        </w:rPr>
        <w:t xml:space="preserve"> </w:t>
      </w:r>
      <w:r w:rsidR="00251694" w:rsidRPr="00712340">
        <w:rPr>
          <w:rFonts w:ascii="GHEA Grapalat" w:hAnsi="GHEA Grapalat" w:cs="Sylfaen"/>
          <w:sz w:val="20"/>
        </w:rPr>
        <w:t>որոշման</w:t>
      </w:r>
      <w:r w:rsidR="00251694" w:rsidRPr="00712340">
        <w:rPr>
          <w:rFonts w:ascii="GHEA Grapalat" w:hAnsi="GHEA Grapalat" w:cs="Sylfaen"/>
          <w:sz w:val="20"/>
          <w:lang w:val="af-ZA"/>
        </w:rPr>
        <w:t xml:space="preserve"> </w:t>
      </w:r>
      <w:r w:rsidR="00251694" w:rsidRPr="00712340">
        <w:rPr>
          <w:rFonts w:ascii="GHEA Grapalat" w:hAnsi="GHEA Grapalat" w:cs="Sylfaen"/>
          <w:sz w:val="20"/>
        </w:rPr>
        <w:t>հիման</w:t>
      </w:r>
      <w:r w:rsidR="00251694" w:rsidRPr="00712340">
        <w:rPr>
          <w:rFonts w:ascii="GHEA Grapalat" w:hAnsi="GHEA Grapalat" w:cs="Sylfaen"/>
          <w:sz w:val="20"/>
          <w:lang w:val="af-ZA"/>
        </w:rPr>
        <w:t xml:space="preserve"> </w:t>
      </w:r>
      <w:r w:rsidR="00251694" w:rsidRPr="00064ADD">
        <w:rPr>
          <w:rFonts w:ascii="GHEA Grapalat" w:hAnsi="GHEA Grapalat" w:cs="Sylfaen"/>
          <w:sz w:val="20"/>
        </w:rPr>
        <w:t>վրա</w:t>
      </w:r>
      <w:r w:rsidR="00D20E6D" w:rsidRPr="00D20E6D">
        <w:rPr>
          <w:rFonts w:ascii="GHEA Grapalat" w:hAnsi="GHEA Grapalat" w:cs="Sylfaen"/>
          <w:sz w:val="20"/>
          <w:lang w:val="hy-AM"/>
        </w:rPr>
        <w:t>:</w:t>
      </w:r>
      <w:r w:rsidR="00D20E6D" w:rsidRPr="00D20E6D">
        <w:rPr>
          <w:rStyle w:val="FootnoteReference"/>
          <w:rFonts w:ascii="GHEA Grapalat" w:hAnsi="GHEA Grapalat" w:cs="Sylfaen"/>
          <w:sz w:val="20"/>
          <w:lang w:val="hy-AM"/>
        </w:rPr>
        <w:footnoteReference w:id="6"/>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lastRenderedPageBreak/>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303FCAB4" w:rsidR="00096865" w:rsidRPr="00064ADD" w:rsidRDefault="005400E6"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Գ</w:t>
      </w:r>
    </w:p>
    <w:p w14:paraId="3C7D4E55" w14:textId="40E5D75F" w:rsidR="00096865" w:rsidRPr="00064ADD" w:rsidRDefault="00E25AF5" w:rsidP="00EF3662">
      <w:pPr>
        <w:pStyle w:val="BodyText"/>
        <w:ind w:right="-7"/>
        <w:jc w:val="center"/>
        <w:rPr>
          <w:rFonts w:ascii="GHEA Grapalat" w:hAnsi="GHEA Grapalat"/>
          <w:b/>
          <w:szCs w:val="22"/>
          <w:lang w:val="af-ZA"/>
        </w:rPr>
      </w:pPr>
      <w:r>
        <w:rPr>
          <w:rFonts w:ascii="GHEA Grapalat" w:hAnsi="GHEA Grapalat" w:cs="Sylfaen"/>
          <w:b/>
          <w:szCs w:val="22"/>
          <w:lang w:val="hy-AM"/>
        </w:rPr>
        <w:t>ԳՆԱՆՇՄԱՆ ՀԱՐՑՄԱՆ ՀԱՅՏԸ ՊԱՏՐԱՍՏԵԼՈՒ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7"/>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4DE676DA"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A445EF">
        <w:rPr>
          <w:rFonts w:ascii="GHEA Grapalat" w:hAnsi="GHEA Grapalat"/>
          <w:sz w:val="20"/>
          <w:szCs w:val="20"/>
          <w:lang w:val="es-ES"/>
        </w:rPr>
        <w:t xml:space="preserve">1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00B81637">
        <w:rPr>
          <w:rFonts w:ascii="GHEA Grapalat" w:hAnsi="GHEA Grapalat" w:cs="Sylfaen"/>
          <w:sz w:val="20"/>
          <w:szCs w:val="20"/>
        </w:rPr>
        <w:t>պատճեն</w:t>
      </w:r>
      <w:r w:rsidRPr="00064ADD">
        <w:rPr>
          <w:rFonts w:ascii="GHEA Grapalat" w:hAnsi="GHEA Grapalat" w:cs="Sylfaen"/>
          <w:sz w:val="20"/>
          <w:szCs w:val="20"/>
        </w:rPr>
        <w:t>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Default="00E74BF6" w:rsidP="00EF3662">
      <w:pPr>
        <w:pStyle w:val="norm"/>
        <w:spacing w:line="240" w:lineRule="auto"/>
        <w:ind w:firstLine="284"/>
        <w:jc w:val="right"/>
        <w:rPr>
          <w:rFonts w:ascii="GHEA Grapalat" w:hAnsi="GHEA Grapalat" w:cs="Sylfaen"/>
          <w:b/>
          <w:sz w:val="20"/>
          <w:lang w:val="es-ES"/>
        </w:rPr>
      </w:pPr>
    </w:p>
    <w:p w14:paraId="23CEFBE4" w14:textId="77777777" w:rsidR="00A445EF" w:rsidRDefault="00A445EF" w:rsidP="00EF3662">
      <w:pPr>
        <w:pStyle w:val="norm"/>
        <w:spacing w:line="240" w:lineRule="auto"/>
        <w:ind w:firstLine="284"/>
        <w:jc w:val="right"/>
        <w:rPr>
          <w:rFonts w:ascii="GHEA Grapalat" w:hAnsi="GHEA Grapalat" w:cs="Sylfaen"/>
          <w:b/>
          <w:sz w:val="20"/>
          <w:lang w:val="es-ES"/>
        </w:rPr>
      </w:pPr>
    </w:p>
    <w:p w14:paraId="56A215FF" w14:textId="77777777" w:rsidR="00A445EF" w:rsidRDefault="00A445EF" w:rsidP="00EF3662">
      <w:pPr>
        <w:pStyle w:val="norm"/>
        <w:spacing w:line="240" w:lineRule="auto"/>
        <w:ind w:firstLine="284"/>
        <w:jc w:val="right"/>
        <w:rPr>
          <w:rFonts w:ascii="GHEA Grapalat" w:hAnsi="GHEA Grapalat" w:cs="Sylfaen"/>
          <w:b/>
          <w:sz w:val="20"/>
          <w:lang w:val="es-ES"/>
        </w:rPr>
      </w:pPr>
    </w:p>
    <w:p w14:paraId="2332AC02" w14:textId="77777777" w:rsidR="00A445EF" w:rsidRDefault="00A445EF" w:rsidP="00EF3662">
      <w:pPr>
        <w:pStyle w:val="norm"/>
        <w:spacing w:line="240" w:lineRule="auto"/>
        <w:ind w:firstLine="284"/>
        <w:jc w:val="right"/>
        <w:rPr>
          <w:rFonts w:ascii="GHEA Grapalat" w:hAnsi="GHEA Grapalat" w:cs="Sylfaen"/>
          <w:b/>
          <w:sz w:val="20"/>
          <w:lang w:val="es-ES"/>
        </w:rPr>
      </w:pPr>
    </w:p>
    <w:p w14:paraId="69FD906E" w14:textId="77777777" w:rsidR="00A445EF" w:rsidRDefault="00A445EF" w:rsidP="00EF3662">
      <w:pPr>
        <w:pStyle w:val="norm"/>
        <w:spacing w:line="240" w:lineRule="auto"/>
        <w:ind w:firstLine="284"/>
        <w:jc w:val="right"/>
        <w:rPr>
          <w:rFonts w:ascii="GHEA Grapalat" w:hAnsi="GHEA Grapalat" w:cs="Sylfaen"/>
          <w:b/>
          <w:sz w:val="20"/>
          <w:lang w:val="es-ES"/>
        </w:rPr>
      </w:pPr>
    </w:p>
    <w:p w14:paraId="2F67F88C" w14:textId="77777777" w:rsidR="00A445EF" w:rsidRPr="00064ADD" w:rsidRDefault="00A445EF" w:rsidP="00A445EF">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 1</w:t>
      </w:r>
    </w:p>
    <w:p w14:paraId="42B6E7D4" w14:textId="525FD833" w:rsidR="00A445EF" w:rsidRPr="00416EC4" w:rsidRDefault="00A445EF" w:rsidP="00A445EF">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025A7B">
        <w:rPr>
          <w:rFonts w:ascii="GHEA Grapalat" w:hAnsi="GHEA Grapalat" w:cs="Sylfaen"/>
          <w:b/>
          <w:lang w:val="hy-AM"/>
        </w:rPr>
        <w:t>ԵՔԼ</w:t>
      </w:r>
      <w:r w:rsidRPr="001430AD">
        <w:rPr>
          <w:rFonts w:ascii="GHEA Grapalat" w:hAnsi="GHEA Grapalat" w:cs="Sylfaen"/>
          <w:b/>
          <w:lang w:val="es-ES"/>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97605A">
        <w:rPr>
          <w:rFonts w:ascii="GHEA Grapalat" w:hAnsi="GHEA Grapalat" w:cs="Sylfaen"/>
          <w:b/>
          <w:lang w:val="es-ES"/>
        </w:rPr>
        <w:t>26/8</w:t>
      </w:r>
      <w:r w:rsidRPr="00416EC4">
        <w:rPr>
          <w:rFonts w:ascii="GHEA Grapalat" w:hAnsi="GHEA Grapalat"/>
          <w:sz w:val="24"/>
          <w:szCs w:val="24"/>
          <w:lang w:val="af-ZA"/>
        </w:rPr>
        <w:t>»</w:t>
      </w:r>
      <w:r w:rsidRPr="00416EC4">
        <w:rPr>
          <w:rFonts w:ascii="GHEA Grapalat" w:hAnsi="GHEA Grapalat"/>
          <w:b/>
          <w:lang w:val="es-ES"/>
        </w:rPr>
        <w:t xml:space="preserve">  </w:t>
      </w:r>
      <w:r w:rsidRPr="00416EC4">
        <w:rPr>
          <w:rFonts w:ascii="GHEA Grapalat" w:hAnsi="GHEA Grapalat" w:cs="Sylfaen"/>
          <w:b/>
          <w:lang w:val="es-ES"/>
        </w:rPr>
        <w:t>ծածկագրով</w:t>
      </w:r>
    </w:p>
    <w:p w14:paraId="7DE8891A" w14:textId="77777777" w:rsidR="00A445EF" w:rsidRPr="00416EC4" w:rsidRDefault="00A445EF" w:rsidP="00A445EF">
      <w:pPr>
        <w:pStyle w:val="BodyTextIndent3"/>
        <w:spacing w:line="240" w:lineRule="auto"/>
        <w:jc w:val="right"/>
        <w:rPr>
          <w:rFonts w:ascii="GHEA Grapalat" w:hAnsi="GHEA Grapalat" w:cs="Arial"/>
          <w:b/>
          <w:lang w:val="es-ES"/>
        </w:rPr>
      </w:pPr>
      <w:proofErr w:type="gramStart"/>
      <w:r w:rsidRPr="00416EC4">
        <w:rPr>
          <w:rFonts w:ascii="GHEA Grapalat" w:hAnsi="GHEA Grapalat" w:cs="Sylfaen"/>
          <w:b/>
        </w:rPr>
        <w:t>գնանշման</w:t>
      </w:r>
      <w:proofErr w:type="gramEnd"/>
      <w:r w:rsidRPr="00416EC4">
        <w:rPr>
          <w:rFonts w:ascii="GHEA Grapalat" w:hAnsi="GHEA Grapalat" w:cs="Sylfaen"/>
          <w:b/>
          <w:lang w:val="es-ES"/>
        </w:rPr>
        <w:t xml:space="preserve"> </w:t>
      </w:r>
      <w:r w:rsidRPr="00416EC4">
        <w:rPr>
          <w:rFonts w:ascii="GHEA Grapalat" w:hAnsi="GHEA Grapalat" w:cs="Sylfaen"/>
          <w:b/>
        </w:rPr>
        <w:t>հարցման</w:t>
      </w:r>
      <w:r w:rsidRPr="00416EC4">
        <w:rPr>
          <w:rFonts w:ascii="GHEA Grapalat" w:hAnsi="GHEA Grapalat" w:cs="Sylfaen"/>
          <w:b/>
          <w:lang w:val="es-ES"/>
        </w:rPr>
        <w:t xml:space="preserve"> հրավերի</w:t>
      </w:r>
    </w:p>
    <w:p w14:paraId="5CE0A986" w14:textId="77777777" w:rsidR="00A445EF" w:rsidRPr="00416EC4" w:rsidRDefault="00A445EF" w:rsidP="00A445EF">
      <w:pPr>
        <w:jc w:val="center"/>
        <w:rPr>
          <w:rFonts w:ascii="GHEA Grapalat" w:hAnsi="GHEA Grapalat" w:cs="Sylfaen"/>
          <w:b/>
          <w:lang w:val="es-ES"/>
        </w:rPr>
      </w:pPr>
    </w:p>
    <w:p w14:paraId="31D455EB" w14:textId="77777777" w:rsidR="00A445EF" w:rsidRPr="00064ADD" w:rsidRDefault="00A445EF" w:rsidP="00A445EF">
      <w:pPr>
        <w:jc w:val="center"/>
        <w:rPr>
          <w:rFonts w:ascii="GHEA Grapalat" w:hAnsi="GHEA Grapalat" w:cs="Arial"/>
          <w:b/>
          <w:lang w:val="es-ES"/>
        </w:rPr>
      </w:pPr>
      <w:r w:rsidRPr="00064ADD">
        <w:rPr>
          <w:rFonts w:ascii="GHEA Grapalat" w:hAnsi="GHEA Grapalat" w:cs="Sylfaen"/>
          <w:b/>
          <w:lang w:val="es-ES"/>
        </w:rPr>
        <w:t>ԴԻՄՈՒՄՀԱՅՏԱՐԱՐՈՒԹՅՈՒՆ*</w:t>
      </w:r>
    </w:p>
    <w:p w14:paraId="39F0E2DA" w14:textId="77777777" w:rsidR="00A445EF" w:rsidRPr="00064ADD" w:rsidRDefault="00A445EF" w:rsidP="00A445EF">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հարցմանը</w:t>
      </w:r>
      <w:r w:rsidRPr="00064ADD">
        <w:rPr>
          <w:rFonts w:ascii="GHEA Grapalat" w:hAnsi="GHEA Grapalat" w:cs="Sylfaen"/>
          <w:color w:val="auto"/>
          <w:sz w:val="24"/>
          <w:szCs w:val="24"/>
          <w:lang w:val="es-ES"/>
        </w:rPr>
        <w:t xml:space="preserve"> մասնակցելու</w:t>
      </w:r>
      <w:r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gramStart"/>
      <w:r w:rsidRPr="00064ADD">
        <w:rPr>
          <w:rFonts w:ascii="GHEA Grapalat" w:hAnsi="GHEA Grapalat" w:cs="Sylfaen"/>
          <w:sz w:val="20"/>
          <w:szCs w:val="20"/>
          <w:lang w:val="es-ES"/>
        </w:rPr>
        <w:t>հայտնում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17DEB8F2"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008D50A8">
        <w:rPr>
          <w:rFonts w:ascii="GHEA Grapalat" w:hAnsi="GHEA Grapalat"/>
          <w:sz w:val="22"/>
          <w:szCs w:val="22"/>
          <w:u w:val="single"/>
          <w:lang w:val="hy-AM"/>
        </w:rPr>
        <w:t>«</w:t>
      </w:r>
      <w:r w:rsidR="00E573B8" w:rsidRPr="00E573B8">
        <w:rPr>
          <w:rFonts w:ascii="GHEA Grapalat" w:hAnsi="GHEA Grapalat"/>
          <w:b/>
          <w:sz w:val="22"/>
          <w:szCs w:val="22"/>
          <w:u w:val="single"/>
          <w:lang w:val="es-ES"/>
        </w:rPr>
        <w:t>Երքաղլույս</w:t>
      </w:r>
      <w:r w:rsidR="008D50A8">
        <w:rPr>
          <w:rFonts w:ascii="GHEA Grapalat" w:hAnsi="GHEA Grapalat"/>
          <w:b/>
          <w:sz w:val="22"/>
          <w:szCs w:val="22"/>
          <w:u w:val="single"/>
          <w:lang w:val="hy-AM"/>
        </w:rPr>
        <w:t>»</w:t>
      </w:r>
      <w:r w:rsidR="00E573B8" w:rsidRPr="00E573B8">
        <w:rPr>
          <w:rFonts w:ascii="GHEA Grapalat" w:hAnsi="GHEA Grapalat"/>
          <w:b/>
          <w:sz w:val="22"/>
          <w:szCs w:val="22"/>
          <w:u w:val="single"/>
          <w:lang w:val="es-ES"/>
        </w:rPr>
        <w:t xml:space="preserve"> ՓԲԸ</w:t>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00A445EF" w:rsidRPr="00712340">
        <w:rPr>
          <w:rFonts w:ascii="GHEA Grapalat" w:hAnsi="GHEA Grapalat"/>
          <w:lang w:val="af-ZA"/>
        </w:rPr>
        <w:t>«</w:t>
      </w:r>
      <w:r w:rsidR="00A445EF" w:rsidRPr="00025A7B">
        <w:rPr>
          <w:rFonts w:ascii="GHEA Grapalat" w:hAnsi="GHEA Grapalat" w:cs="Sylfaen"/>
          <w:b/>
          <w:lang w:val="hy-AM"/>
        </w:rPr>
        <w:t>ԵՔԼ</w:t>
      </w:r>
      <w:r w:rsidR="00A445EF" w:rsidRPr="001430AD">
        <w:rPr>
          <w:rFonts w:ascii="GHEA Grapalat" w:hAnsi="GHEA Grapalat" w:cs="Sylfaen"/>
          <w:b/>
          <w:lang w:val="es-ES"/>
        </w:rPr>
        <w:t>-</w:t>
      </w:r>
      <w:r w:rsidR="00A445EF" w:rsidRPr="00025A7B">
        <w:rPr>
          <w:rFonts w:ascii="GHEA Grapalat" w:hAnsi="GHEA Grapalat" w:cs="Sylfaen"/>
          <w:b/>
          <w:lang w:val="hy-AM"/>
        </w:rPr>
        <w:t>ԳՀԾ</w:t>
      </w:r>
      <w:r w:rsidR="00A445EF" w:rsidRPr="00712340">
        <w:rPr>
          <w:rFonts w:ascii="GHEA Grapalat" w:hAnsi="GHEA Grapalat" w:cs="Sylfaen"/>
          <w:b/>
          <w:lang w:val="hy-AM"/>
        </w:rPr>
        <w:t>ՁԲ</w:t>
      </w:r>
      <w:r w:rsidR="00A445EF" w:rsidRPr="00663218">
        <w:rPr>
          <w:rFonts w:ascii="GHEA Grapalat" w:hAnsi="GHEA Grapalat" w:cs="Sylfaen"/>
          <w:b/>
          <w:lang w:val="es-ES"/>
        </w:rPr>
        <w:t>-</w:t>
      </w:r>
      <w:r w:rsidR="0097605A">
        <w:rPr>
          <w:rFonts w:ascii="GHEA Grapalat" w:hAnsi="GHEA Grapalat" w:cs="Sylfaen"/>
          <w:b/>
          <w:lang w:val="es-ES"/>
        </w:rPr>
        <w:t>26/8</w:t>
      </w:r>
      <w:r w:rsidR="00A445EF" w:rsidRPr="00712340">
        <w:rPr>
          <w:rFonts w:ascii="GHEA Grapalat" w:hAnsi="GHEA Grapalat"/>
          <w:lang w:val="af-ZA"/>
        </w:rPr>
        <w:t>»</w:t>
      </w:r>
      <w:r w:rsidR="00A445EF">
        <w:rPr>
          <w:rFonts w:ascii="GHEA Grapalat" w:hAnsi="GHEA Grapalat"/>
          <w:lang w:val="af-ZA"/>
        </w:rPr>
        <w:t xml:space="preserve">  </w:t>
      </w:r>
      <w:r w:rsidR="00A445EF" w:rsidRPr="00064ADD">
        <w:rPr>
          <w:rFonts w:ascii="GHEA Grapalat" w:hAnsi="GHEA Grapalat" w:cs="Sylfaen"/>
          <w:sz w:val="20"/>
          <w:szCs w:val="20"/>
          <w:lang w:val="es-ES"/>
        </w:rPr>
        <w:t xml:space="preserve">ծածկագրով </w:t>
      </w:r>
      <w:r w:rsidRPr="00064ADD">
        <w:rPr>
          <w:rFonts w:ascii="GHEA Grapalat" w:hAnsi="GHEA Grapalat" w:cs="Sylfaen"/>
          <w:sz w:val="20"/>
          <w:szCs w:val="20"/>
          <w:lang w:val="es-ES"/>
        </w:rPr>
        <w:t>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roofErr w:type="gramStart"/>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proofErr w:type="gramEnd"/>
      <w:r w:rsidRPr="00064ADD">
        <w:rPr>
          <w:rFonts w:ascii="GHEA Grapalat" w:hAnsi="GHEA Grapalat" w:cs="Sylfaen"/>
          <w:vertAlign w:val="superscript"/>
          <w:lang w:val="es-ES"/>
        </w:rPr>
        <w:t xml:space="preserve"> անվանումը</w:t>
      </w:r>
    </w:p>
    <w:p w14:paraId="0B6A84A8" w14:textId="501C452D" w:rsidR="00B2572B" w:rsidRPr="00064ADD" w:rsidRDefault="00A445EF" w:rsidP="00EF3662">
      <w:pPr>
        <w:jc w:val="both"/>
        <w:rPr>
          <w:rFonts w:ascii="GHEA Grapalat" w:hAnsi="GHEA Grapalat" w:cs="Sylfaen"/>
          <w:sz w:val="20"/>
          <w:szCs w:val="20"/>
          <w:lang w:val="es-ES"/>
        </w:rPr>
      </w:pPr>
      <w:proofErr w:type="gramStart"/>
      <w:r>
        <w:rPr>
          <w:rFonts w:ascii="GHEA Grapalat" w:hAnsi="GHEA Grapalat" w:cs="Sylfaen"/>
          <w:sz w:val="20"/>
          <w:szCs w:val="20"/>
          <w:lang w:val="es-ES"/>
        </w:rPr>
        <w:t>գնանշման</w:t>
      </w:r>
      <w:proofErr w:type="gramEnd"/>
      <w:r>
        <w:rPr>
          <w:rFonts w:ascii="GHEA Grapalat" w:hAnsi="GHEA Grapalat" w:cs="Sylfaen"/>
          <w:sz w:val="20"/>
          <w:szCs w:val="20"/>
          <w:lang w:val="es-ES"/>
        </w:rPr>
        <w:t xml:space="preserve">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gramStart"/>
      <w:r w:rsidRPr="00064ADD">
        <w:rPr>
          <w:rFonts w:ascii="GHEA Grapalat" w:hAnsi="GHEA Grapalat" w:cs="Sylfaen"/>
          <w:sz w:val="20"/>
          <w:szCs w:val="20"/>
          <w:lang w:val="es-ES"/>
        </w:rPr>
        <w:t>ռեզիդենտ</w:t>
      </w:r>
      <w:proofErr w:type="gram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երկրի</w:t>
      </w:r>
      <w:proofErr w:type="gramEnd"/>
      <w:r w:rsidRPr="00064ADD">
        <w:rPr>
          <w:rFonts w:ascii="GHEA Grapalat" w:hAnsi="GHEA Grapalat" w:cs="Arial"/>
          <w:vertAlign w:val="superscript"/>
          <w:lang w:val="es-ES"/>
        </w:rPr>
        <w:t xml:space="preserve">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հարկի</w:t>
      </w:r>
      <w:proofErr w:type="gramEnd"/>
      <w:r w:rsidRPr="00064ADD">
        <w:rPr>
          <w:rFonts w:ascii="GHEA Grapalat" w:hAnsi="GHEA Grapalat" w:cs="Arial"/>
          <w:vertAlign w:val="superscript"/>
          <w:lang w:val="es-ES"/>
        </w:rPr>
        <w:t xml:space="preserve">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էլեկտրոնային</w:t>
      </w:r>
      <w:proofErr w:type="gramEnd"/>
      <w:r w:rsidRPr="00064ADD">
        <w:rPr>
          <w:rFonts w:ascii="GHEA Grapalat" w:hAnsi="GHEA Grapalat" w:cs="Arial"/>
          <w:vertAlign w:val="superscript"/>
          <w:lang w:val="es-ES"/>
        </w:rPr>
        <w:t xml:space="preserve">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385F31CC"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A445EF" w:rsidRPr="00712340">
        <w:rPr>
          <w:rFonts w:ascii="GHEA Grapalat" w:hAnsi="GHEA Grapalat"/>
          <w:lang w:val="af-ZA"/>
        </w:rPr>
        <w:t>«</w:t>
      </w:r>
      <w:r w:rsidR="00A445EF" w:rsidRPr="00025A7B">
        <w:rPr>
          <w:rFonts w:ascii="GHEA Grapalat" w:hAnsi="GHEA Grapalat" w:cs="Sylfaen"/>
          <w:b/>
          <w:lang w:val="hy-AM"/>
        </w:rPr>
        <w:t>ԵՔԼ</w:t>
      </w:r>
      <w:r w:rsidR="00A445EF" w:rsidRPr="001430AD">
        <w:rPr>
          <w:rFonts w:ascii="GHEA Grapalat" w:hAnsi="GHEA Grapalat" w:cs="Sylfaen"/>
          <w:b/>
          <w:lang w:val="es-ES"/>
        </w:rPr>
        <w:t>-</w:t>
      </w:r>
      <w:r w:rsidR="00A445EF" w:rsidRPr="00025A7B">
        <w:rPr>
          <w:rFonts w:ascii="GHEA Grapalat" w:hAnsi="GHEA Grapalat" w:cs="Sylfaen"/>
          <w:b/>
          <w:lang w:val="hy-AM"/>
        </w:rPr>
        <w:t>ԳՀԾ</w:t>
      </w:r>
      <w:r w:rsidR="00A445EF" w:rsidRPr="00712340">
        <w:rPr>
          <w:rFonts w:ascii="GHEA Grapalat" w:hAnsi="GHEA Grapalat" w:cs="Sylfaen"/>
          <w:b/>
          <w:lang w:val="hy-AM"/>
        </w:rPr>
        <w:t>ՁԲ</w:t>
      </w:r>
      <w:r w:rsidR="00A445EF" w:rsidRPr="00663218">
        <w:rPr>
          <w:rFonts w:ascii="GHEA Grapalat" w:hAnsi="GHEA Grapalat" w:cs="Sylfaen"/>
          <w:b/>
          <w:lang w:val="es-ES"/>
        </w:rPr>
        <w:t>-</w:t>
      </w:r>
      <w:r w:rsidR="0097605A">
        <w:rPr>
          <w:rFonts w:ascii="GHEA Grapalat" w:hAnsi="GHEA Grapalat" w:cs="Sylfaen"/>
          <w:b/>
          <w:lang w:val="es-ES"/>
        </w:rPr>
        <w:t>26/8</w:t>
      </w:r>
      <w:r w:rsidR="00A445EF" w:rsidRPr="00712340">
        <w:rPr>
          <w:rFonts w:ascii="GHEA Grapalat" w:hAnsi="GHEA Grapalat"/>
          <w:lang w:val="af-ZA"/>
        </w:rPr>
        <w:t>»</w:t>
      </w:r>
      <w:r w:rsidR="00A445EF">
        <w:rPr>
          <w:rFonts w:ascii="GHEA Grapalat" w:hAnsi="GHEA Grapalat"/>
          <w:lang w:val="af-ZA"/>
        </w:rPr>
        <w:t xml:space="preserve">  </w:t>
      </w:r>
      <w:r w:rsidRPr="00B864E3">
        <w:rPr>
          <w:rFonts w:ascii="GHEA Grapalat" w:hAnsi="GHEA Grapalat" w:cs="Arial"/>
          <w:sz w:val="20"/>
          <w:szCs w:val="20"/>
          <w:lang w:val="es-ES"/>
        </w:rPr>
        <w:t xml:space="preserve">ծածկագրով  </w:t>
      </w:r>
      <w:r w:rsidR="00A445EF">
        <w:rPr>
          <w:rFonts w:ascii="GHEA Grapalat" w:hAnsi="GHEA Grapalat" w:cs="Arial"/>
          <w:sz w:val="20"/>
          <w:szCs w:val="20"/>
          <w:lang w:val="es-ES"/>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C63151C"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00581FAE">
        <w:rPr>
          <w:rFonts w:ascii="GHEA Grapalat" w:hAnsi="GHEA Grapalat" w:cs="Sylfaen"/>
          <w:sz w:val="20"/>
          <w:lang w:val="es-ES"/>
        </w:rPr>
        <w:t xml:space="preserve">                               </w:t>
      </w: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037EC291"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A445EF" w:rsidRPr="00712340">
        <w:rPr>
          <w:rFonts w:ascii="GHEA Grapalat" w:hAnsi="GHEA Grapalat"/>
          <w:lang w:val="af-ZA"/>
        </w:rPr>
        <w:t>«</w:t>
      </w:r>
      <w:r w:rsidR="00A445EF" w:rsidRPr="00025A7B">
        <w:rPr>
          <w:rFonts w:ascii="GHEA Grapalat" w:hAnsi="GHEA Grapalat" w:cs="Sylfaen"/>
          <w:b/>
          <w:lang w:val="hy-AM"/>
        </w:rPr>
        <w:t>ԵՔԼ</w:t>
      </w:r>
      <w:r w:rsidR="00A445EF" w:rsidRPr="001430AD">
        <w:rPr>
          <w:rFonts w:ascii="GHEA Grapalat" w:hAnsi="GHEA Grapalat" w:cs="Sylfaen"/>
          <w:b/>
          <w:lang w:val="es-ES"/>
        </w:rPr>
        <w:t>-</w:t>
      </w:r>
      <w:r w:rsidR="00A445EF" w:rsidRPr="00025A7B">
        <w:rPr>
          <w:rFonts w:ascii="GHEA Grapalat" w:hAnsi="GHEA Grapalat" w:cs="Sylfaen"/>
          <w:b/>
          <w:lang w:val="hy-AM"/>
        </w:rPr>
        <w:t>ԳՀԾ</w:t>
      </w:r>
      <w:r w:rsidR="00A445EF" w:rsidRPr="00712340">
        <w:rPr>
          <w:rFonts w:ascii="GHEA Grapalat" w:hAnsi="GHEA Grapalat" w:cs="Sylfaen"/>
          <w:b/>
          <w:lang w:val="hy-AM"/>
        </w:rPr>
        <w:t>ՁԲ</w:t>
      </w:r>
      <w:r w:rsidR="00A445EF" w:rsidRPr="00663218">
        <w:rPr>
          <w:rFonts w:ascii="GHEA Grapalat" w:hAnsi="GHEA Grapalat" w:cs="Sylfaen"/>
          <w:b/>
          <w:lang w:val="es-ES"/>
        </w:rPr>
        <w:t>-</w:t>
      </w:r>
      <w:r w:rsidR="0097605A">
        <w:rPr>
          <w:rFonts w:ascii="GHEA Grapalat" w:hAnsi="GHEA Grapalat" w:cs="Sylfaen"/>
          <w:b/>
          <w:lang w:val="es-ES"/>
        </w:rPr>
        <w:t>26/8</w:t>
      </w:r>
      <w:r w:rsidR="00A445EF" w:rsidRPr="00712340">
        <w:rPr>
          <w:rFonts w:ascii="GHEA Grapalat" w:hAnsi="GHEA Grapalat"/>
          <w:lang w:val="af-ZA"/>
        </w:rPr>
        <w:t>»</w:t>
      </w:r>
      <w:r w:rsidR="00A445EF">
        <w:rPr>
          <w:rFonts w:ascii="GHEA Grapalat" w:hAnsi="GHEA Grapalat"/>
          <w:lang w:val="af-ZA"/>
        </w:rPr>
        <w:t xml:space="preserve">  </w:t>
      </w:r>
      <w:r w:rsidR="00A445EF" w:rsidRPr="00064ADD">
        <w:rPr>
          <w:rFonts w:ascii="GHEA Grapalat" w:hAnsi="GHEA Grapalat" w:cs="Sylfaen"/>
          <w:sz w:val="20"/>
          <w:szCs w:val="20"/>
          <w:lang w:val="es-ES"/>
        </w:rPr>
        <w:t xml:space="preserve">ծածկագրով </w:t>
      </w:r>
      <w:r w:rsidR="00A445EF">
        <w:rPr>
          <w:rFonts w:ascii="GHEA Grapalat" w:hAnsi="GHEA Grapalat" w:cs="Arial"/>
          <w:sz w:val="20"/>
          <w:szCs w:val="20"/>
          <w:lang w:val="es-ES"/>
        </w:rPr>
        <w:t>գհանշման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փոխկապակցված</w:t>
      </w:r>
      <w:proofErr w:type="gramEnd"/>
      <w:r w:rsidRPr="00064ADD">
        <w:rPr>
          <w:rFonts w:ascii="GHEA Grapalat" w:hAnsi="GHEA Grapalat" w:cs="Arial"/>
          <w:sz w:val="20"/>
          <w:szCs w:val="20"/>
          <w:lang w:val="es-ES"/>
        </w:rPr>
        <w:t xml:space="preserve">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կողմից</w:t>
      </w:r>
      <w:proofErr w:type="gramEnd"/>
      <w:r w:rsidRPr="00064ADD">
        <w:rPr>
          <w:rFonts w:ascii="GHEA Grapalat" w:hAnsi="GHEA Grapalat" w:cs="Arial"/>
          <w:sz w:val="20"/>
          <w:szCs w:val="20"/>
          <w:lang w:val="es-ES"/>
        </w:rPr>
        <w:t xml:space="preserve">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gramStart"/>
      <w:r w:rsidRPr="00064ADD">
        <w:rPr>
          <w:rFonts w:ascii="GHEA Grapalat" w:hAnsi="GHEA Grapalat" w:cs="Arial"/>
          <w:sz w:val="20"/>
          <w:szCs w:val="20"/>
          <w:lang w:val="es-ES"/>
        </w:rPr>
        <w:t>պատկանող</w:t>
      </w:r>
      <w:proofErr w:type="gramEnd"/>
      <w:r w:rsidRPr="00064ADD">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lastRenderedPageBreak/>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proofErr w:type="gramStart"/>
      <w:r w:rsidRPr="00064ADD">
        <w:rPr>
          <w:rFonts w:ascii="GHEA Grapalat" w:hAnsi="GHEA Grapalat" w:cs="Arial"/>
          <w:sz w:val="20"/>
          <w:szCs w:val="20"/>
          <w:lang w:val="es-ES"/>
        </w:rPr>
        <w:t>տեղեկություններ</w:t>
      </w:r>
      <w:proofErr w:type="gramEnd"/>
      <w:r w:rsidRPr="00064ADD">
        <w:rPr>
          <w:rFonts w:ascii="GHEA Grapalat" w:hAnsi="GHEA Grapalat" w:cs="Arial"/>
          <w:sz w:val="20"/>
          <w:szCs w:val="20"/>
          <w:lang w:val="es-ES"/>
        </w:rPr>
        <w:t xml:space="preserve">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5586F649" w:rsidR="008D6E8E" w:rsidRDefault="008D6E8E" w:rsidP="00CE3A99">
      <w:pPr>
        <w:pStyle w:val="BodyTextIndent3"/>
        <w:spacing w:line="240" w:lineRule="auto"/>
        <w:jc w:val="right"/>
        <w:rPr>
          <w:rFonts w:ascii="GHEA Grapalat" w:hAnsi="GHEA Grapalat" w:cs="Sylfaen"/>
          <w:b/>
          <w:lang w:val="hy-AM"/>
        </w:rPr>
      </w:pPr>
    </w:p>
    <w:p w14:paraId="35A34415" w14:textId="5377B33E" w:rsidR="008D6E8E" w:rsidRDefault="008D6E8E" w:rsidP="00CE3A99">
      <w:pPr>
        <w:pStyle w:val="BodyTextIndent3"/>
        <w:spacing w:line="240" w:lineRule="auto"/>
        <w:jc w:val="right"/>
        <w:rPr>
          <w:rFonts w:ascii="GHEA Grapalat" w:hAnsi="GHEA Grapalat" w:cs="Sylfaen"/>
          <w:b/>
          <w:lang w:val="hy-AM"/>
        </w:rPr>
      </w:pPr>
    </w:p>
    <w:p w14:paraId="322434A8" w14:textId="77777777" w:rsidR="008D6E8E" w:rsidRDefault="008D6E8E" w:rsidP="00CE3A99">
      <w:pPr>
        <w:pStyle w:val="BodyTextIndent3"/>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1C4909EE" w14:textId="77777777" w:rsidR="001F3F54" w:rsidRDefault="001F3F54" w:rsidP="008D6E8E">
      <w:pPr>
        <w:jc w:val="both"/>
        <w:rPr>
          <w:rFonts w:ascii="GHEA Grapalat" w:hAnsi="GHEA Grapalat"/>
          <w:i/>
          <w:sz w:val="16"/>
          <w:szCs w:val="16"/>
          <w:lang w:val="hy-AM" w:eastAsia="ru-RU"/>
        </w:rPr>
      </w:pPr>
    </w:p>
    <w:p w14:paraId="390EB478" w14:textId="77777777" w:rsidR="001F3F54" w:rsidRDefault="001F3F54" w:rsidP="008D6E8E">
      <w:pPr>
        <w:jc w:val="both"/>
        <w:rPr>
          <w:rFonts w:ascii="GHEA Grapalat" w:hAnsi="GHEA Grapalat"/>
          <w:i/>
          <w:sz w:val="16"/>
          <w:szCs w:val="16"/>
          <w:lang w:val="hy-AM" w:eastAsia="ru-RU"/>
        </w:rPr>
      </w:pPr>
    </w:p>
    <w:p w14:paraId="042E449A" w14:textId="77777777" w:rsidR="001F3F54" w:rsidRDefault="001F3F54" w:rsidP="008D6E8E">
      <w:pPr>
        <w:jc w:val="both"/>
        <w:rPr>
          <w:rFonts w:ascii="GHEA Grapalat" w:hAnsi="GHEA Grapalat"/>
          <w:i/>
          <w:sz w:val="16"/>
          <w:szCs w:val="16"/>
          <w:lang w:val="hy-AM" w:eastAsia="ru-RU"/>
        </w:rPr>
      </w:pPr>
    </w:p>
    <w:p w14:paraId="7E0A75B9" w14:textId="77777777" w:rsidR="001F3F54" w:rsidRDefault="001F3F5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6A30280C" w14:textId="77777777" w:rsidR="00B35C5F" w:rsidRDefault="00B35C5F" w:rsidP="008D6E8E">
      <w:pPr>
        <w:jc w:val="both"/>
        <w:rPr>
          <w:rFonts w:ascii="GHEA Grapalat" w:hAnsi="GHEA Grapalat"/>
          <w:i/>
          <w:sz w:val="16"/>
          <w:szCs w:val="16"/>
          <w:lang w:val="hy-AM" w:eastAsia="ru-RU"/>
        </w:rPr>
      </w:pPr>
    </w:p>
    <w:p w14:paraId="547D3384" w14:textId="77777777" w:rsidR="00B35C5F" w:rsidRDefault="00B35C5F" w:rsidP="008D6E8E">
      <w:pPr>
        <w:jc w:val="both"/>
        <w:rPr>
          <w:rFonts w:ascii="GHEA Grapalat" w:hAnsi="GHEA Grapalat"/>
          <w:i/>
          <w:sz w:val="16"/>
          <w:szCs w:val="16"/>
          <w:lang w:val="hy-AM" w:eastAsia="ru-RU"/>
        </w:rPr>
      </w:pPr>
    </w:p>
    <w:p w14:paraId="622E4304" w14:textId="77777777" w:rsidR="00B35C5F" w:rsidRDefault="00B35C5F"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725339BB" w14:textId="2563C970" w:rsidR="001F3F54" w:rsidRPr="00712340" w:rsidRDefault="001F3F54" w:rsidP="001F3F54">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025A7B">
        <w:rPr>
          <w:rFonts w:ascii="GHEA Grapalat" w:hAnsi="GHEA Grapalat" w:cs="Sylfaen"/>
          <w:b/>
          <w:lang w:val="hy-AM"/>
        </w:rPr>
        <w:t>ԵՔԼ</w:t>
      </w:r>
      <w:r w:rsidRPr="001430AD">
        <w:rPr>
          <w:rFonts w:ascii="GHEA Grapalat" w:hAnsi="GHEA Grapalat" w:cs="Sylfaen"/>
          <w:b/>
          <w:lang w:val="es-ES"/>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97605A">
        <w:rPr>
          <w:rFonts w:ascii="GHEA Grapalat" w:hAnsi="GHEA Grapalat" w:cs="Sylfaen"/>
          <w:b/>
          <w:lang w:val="es-ES"/>
        </w:rPr>
        <w:t>26/8</w:t>
      </w:r>
      <w:r w:rsidRPr="00712340">
        <w:rPr>
          <w:rFonts w:ascii="GHEA Grapalat" w:hAnsi="GHEA Grapalat"/>
          <w:sz w:val="24"/>
          <w:szCs w:val="24"/>
          <w:lang w:val="af-ZA"/>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7DDAC120" w14:textId="77777777" w:rsidR="001F3F54" w:rsidRPr="00064ADD" w:rsidRDefault="001F3F54" w:rsidP="001F3F54">
      <w:pPr>
        <w:pStyle w:val="BodyTextIndent3"/>
        <w:spacing w:line="240" w:lineRule="auto"/>
        <w:jc w:val="right"/>
        <w:rPr>
          <w:rFonts w:ascii="GHEA Grapalat" w:hAnsi="GHEA Grapalat" w:cs="Arial"/>
          <w:b/>
          <w:lang w:val="es-ES"/>
        </w:rPr>
      </w:pPr>
      <w:r w:rsidRPr="00FC4AC7">
        <w:rPr>
          <w:rFonts w:ascii="Sylfaen" w:hAnsi="Sylfaen" w:cs="Sylfaen"/>
          <w:b/>
          <w:lang w:val="hy-AM"/>
        </w:rPr>
        <w:t>գնանշման</w:t>
      </w:r>
      <w:r w:rsidRPr="002F58FE">
        <w:rPr>
          <w:rFonts w:ascii="GHEA Grapalat" w:hAnsi="GHEA Grapalat" w:cs="Sylfaen"/>
          <w:b/>
          <w:lang w:val="es-ES"/>
        </w:rPr>
        <w:t xml:space="preserve"> </w:t>
      </w:r>
      <w:r w:rsidRPr="00FC4AC7">
        <w:rPr>
          <w:rFonts w:ascii="Sylfaen" w:hAnsi="Sylfaen" w:cs="Sylfaen"/>
          <w:b/>
          <w:lang w:val="hy-AM"/>
        </w:rPr>
        <w:t>հարցման</w:t>
      </w:r>
      <w:r w:rsidRPr="002F58FE">
        <w:rPr>
          <w:rFonts w:ascii="GHEA Grapalat" w:hAnsi="GHEA Grapalat" w:cs="Sylfaen"/>
          <w:b/>
          <w:lang w:val="es-ES"/>
        </w:rPr>
        <w:t xml:space="preserve"> </w:t>
      </w:r>
      <w:r w:rsidRPr="00AE2768">
        <w:rPr>
          <w:rFonts w:ascii="Sylfaen" w:hAnsi="Sylfaen" w:cs="Sylfaen"/>
          <w:b/>
          <w:lang w:val="es-ES"/>
        </w:rPr>
        <w:t>հրավերի</w:t>
      </w:r>
    </w:p>
    <w:p w14:paraId="4C2FF51D" w14:textId="77777777" w:rsidR="001F3F54" w:rsidRPr="00064ADD" w:rsidRDefault="001F3F54" w:rsidP="001F3F54">
      <w:pPr>
        <w:jc w:val="center"/>
        <w:rPr>
          <w:rFonts w:ascii="GHEA Grapalat" w:hAnsi="GHEA Grapalat" w:cs="Sylfaen"/>
          <w:b/>
          <w:lang w:val="es-ES"/>
        </w:rPr>
      </w:pPr>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6A9F5FEC" w14:textId="05A19545" w:rsidR="008D6E8E" w:rsidRPr="00FD1EE4" w:rsidRDefault="008D6E8E" w:rsidP="001F3F54">
      <w:pPr>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1F3F54">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38B7F28A" w14:textId="77777777" w:rsidR="00855608" w:rsidRDefault="00855608"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w:t>
      </w:r>
      <w:r>
        <w:rPr>
          <w:rFonts w:ascii="GHEA Grapalat" w:eastAsia="GHEA Grapalat" w:hAnsi="GHEA Grapalat" w:cs="GHEA Grapalat"/>
        </w:rPr>
        <w:lastRenderedPageBreak/>
        <w:t>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6" w:name="_heading=h.gjdgxs" w:colFirst="0" w:colLast="0"/>
      <w:bookmarkEnd w:id="1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իրականացնող </w:t>
      </w:r>
      <w:r>
        <w:rPr>
          <w:rFonts w:ascii="GHEA Grapalat" w:eastAsia="GHEA Grapalat" w:hAnsi="GHEA Grapalat" w:cs="GHEA Grapalat"/>
        </w:rPr>
        <w:lastRenderedPageBreak/>
        <w:t>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1A990635" w14:textId="77777777" w:rsidR="0069426B" w:rsidRDefault="00CE3A99" w:rsidP="0069426B">
      <w:pPr>
        <w:pStyle w:val="BodyTextIndent3"/>
        <w:spacing w:line="240" w:lineRule="auto"/>
        <w:ind w:firstLine="0"/>
        <w:jc w:val="right"/>
        <w:rPr>
          <w:rFonts w:ascii="GHEA Grapalat" w:hAnsi="GHEA Grapalat" w:cs="Sylfaen"/>
          <w:b/>
          <w:lang w:val="hy-AM"/>
        </w:rPr>
      </w:pPr>
      <w:r w:rsidRPr="00064ADD">
        <w:rPr>
          <w:rFonts w:ascii="GHEA Grapalat" w:hAnsi="GHEA Grapalat" w:cs="Sylfaen"/>
          <w:b/>
          <w:lang w:val="hy-AM"/>
        </w:rPr>
        <w:br w:type="page"/>
      </w:r>
    </w:p>
    <w:p w14:paraId="6E19E3E7" w14:textId="77777777" w:rsidR="003F59D9" w:rsidRPr="00064ADD" w:rsidRDefault="003F59D9" w:rsidP="003F59D9">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2</w:t>
      </w:r>
    </w:p>
    <w:p w14:paraId="7249181D" w14:textId="52F7998A" w:rsidR="003F59D9" w:rsidRPr="00712340" w:rsidRDefault="003F59D9" w:rsidP="003F59D9">
      <w:pPr>
        <w:pStyle w:val="BodyTextIndent3"/>
        <w:spacing w:line="240" w:lineRule="auto"/>
        <w:jc w:val="right"/>
        <w:rPr>
          <w:rFonts w:ascii="GHEA Grapalat" w:hAnsi="GHEA Grapalat" w:cs="Arial"/>
          <w:b/>
          <w:lang w:val="es-ES"/>
        </w:rPr>
      </w:pPr>
      <w:r w:rsidRPr="00712340">
        <w:rPr>
          <w:rFonts w:ascii="GHEA Grapalat" w:hAnsi="GHEA Grapalat"/>
          <w:sz w:val="24"/>
          <w:szCs w:val="24"/>
          <w:lang w:val="af-ZA"/>
        </w:rPr>
        <w:t>«</w:t>
      </w:r>
      <w:r w:rsidRPr="00025A7B">
        <w:rPr>
          <w:rFonts w:ascii="GHEA Grapalat" w:hAnsi="GHEA Grapalat" w:cs="Sylfaen"/>
          <w:b/>
          <w:lang w:val="hy-AM"/>
        </w:rPr>
        <w:t>ԵՔԼ</w:t>
      </w:r>
      <w:r w:rsidRPr="001430AD">
        <w:rPr>
          <w:rFonts w:ascii="GHEA Grapalat" w:hAnsi="GHEA Grapalat" w:cs="Sylfaen"/>
          <w:b/>
          <w:lang w:val="hy-AM"/>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97605A">
        <w:rPr>
          <w:rFonts w:ascii="GHEA Grapalat" w:hAnsi="GHEA Grapalat" w:cs="Sylfaen"/>
          <w:b/>
          <w:lang w:val="es-ES"/>
        </w:rPr>
        <w:t>26/8</w:t>
      </w:r>
      <w:r w:rsidRPr="00712340">
        <w:rPr>
          <w:rFonts w:ascii="GHEA Grapalat" w:hAnsi="GHEA Grapalat"/>
          <w:sz w:val="24"/>
          <w:szCs w:val="24"/>
          <w:lang w:val="af-ZA"/>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792F12D5" w14:textId="77777777" w:rsidR="003F59D9" w:rsidRPr="00064ADD" w:rsidRDefault="003F59D9" w:rsidP="003F59D9">
      <w:pPr>
        <w:pStyle w:val="BodyTextIndent3"/>
        <w:spacing w:line="240" w:lineRule="auto"/>
        <w:jc w:val="right"/>
        <w:rPr>
          <w:rFonts w:ascii="GHEA Grapalat" w:hAnsi="GHEA Grapalat" w:cs="Arial"/>
          <w:b/>
          <w:lang w:val="es-ES"/>
        </w:rPr>
      </w:pPr>
      <w:r w:rsidRPr="001430AD">
        <w:rPr>
          <w:rFonts w:ascii="Sylfaen" w:hAnsi="Sylfaen" w:cs="Sylfaen"/>
          <w:b/>
          <w:lang w:val="hy-AM"/>
        </w:rPr>
        <w:t>գնանշման</w:t>
      </w:r>
      <w:r w:rsidRPr="002F58FE">
        <w:rPr>
          <w:rFonts w:ascii="GHEA Grapalat" w:hAnsi="GHEA Grapalat" w:cs="Sylfaen"/>
          <w:b/>
          <w:lang w:val="es-ES"/>
        </w:rPr>
        <w:t xml:space="preserve"> </w:t>
      </w:r>
      <w:r w:rsidRPr="001430AD">
        <w:rPr>
          <w:rFonts w:ascii="Sylfaen" w:hAnsi="Sylfaen" w:cs="Sylfaen"/>
          <w:b/>
          <w:lang w:val="hy-AM"/>
        </w:rPr>
        <w:t>հարցման</w:t>
      </w:r>
      <w:r w:rsidRPr="002F58FE">
        <w:rPr>
          <w:rFonts w:ascii="GHEA Grapalat" w:hAnsi="GHEA Grapalat" w:cs="Sylfaen"/>
          <w:b/>
          <w:lang w:val="es-ES"/>
        </w:rPr>
        <w:t xml:space="preserve"> </w:t>
      </w:r>
      <w:r w:rsidRPr="00AE2768">
        <w:rPr>
          <w:rFonts w:ascii="Sylfaen" w:hAnsi="Sylfaen" w:cs="Sylfaen"/>
          <w:b/>
          <w:lang w:val="es-ES"/>
        </w:rPr>
        <w:t>հրավերի</w:t>
      </w:r>
    </w:p>
    <w:p w14:paraId="1DF270CA" w14:textId="77777777" w:rsidR="003F59D9" w:rsidRPr="00064ADD" w:rsidRDefault="003F59D9" w:rsidP="003F59D9">
      <w:pPr>
        <w:rPr>
          <w:rFonts w:ascii="GHEA Grapalat" w:hAnsi="GHEA Grapalat"/>
          <w:lang w:val="hy-AM"/>
        </w:rPr>
      </w:pPr>
    </w:p>
    <w:p w14:paraId="78DDAF26" w14:textId="77777777" w:rsidR="003F59D9" w:rsidRPr="00064ADD" w:rsidRDefault="003F59D9" w:rsidP="003F59D9">
      <w:pPr>
        <w:ind w:firstLine="567"/>
        <w:jc w:val="center"/>
        <w:rPr>
          <w:rFonts w:ascii="GHEA Grapalat" w:hAnsi="GHEA Grapalat"/>
          <w:sz w:val="20"/>
          <w:lang w:val="hy-AM"/>
        </w:rPr>
      </w:pPr>
    </w:p>
    <w:p w14:paraId="6B9546BA" w14:textId="77777777" w:rsidR="003F59D9" w:rsidRPr="00064ADD" w:rsidRDefault="003F59D9" w:rsidP="003F59D9">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58C74C93" w14:textId="77777777" w:rsidR="003F59D9" w:rsidRPr="00064ADD" w:rsidRDefault="003F59D9" w:rsidP="003F59D9">
      <w:pPr>
        <w:ind w:firstLine="567"/>
        <w:rPr>
          <w:rFonts w:ascii="GHEA Grapalat" w:hAnsi="GHEA Grapalat"/>
          <w:lang w:val="hy-AM"/>
        </w:rPr>
      </w:pPr>
    </w:p>
    <w:p w14:paraId="70D178BE" w14:textId="0B9A906B" w:rsidR="003F59D9" w:rsidRPr="00064ADD" w:rsidRDefault="003F59D9" w:rsidP="003F59D9">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Pr="00712340">
        <w:rPr>
          <w:rFonts w:ascii="GHEA Grapalat" w:hAnsi="GHEA Grapalat"/>
          <w:lang w:val="af-ZA"/>
        </w:rPr>
        <w:t>«</w:t>
      </w:r>
      <w:r w:rsidRPr="00025A7B">
        <w:rPr>
          <w:rFonts w:ascii="GHEA Grapalat" w:hAnsi="GHEA Grapalat" w:cs="Sylfaen"/>
          <w:b/>
          <w:lang w:val="hy-AM"/>
        </w:rPr>
        <w:t>ԵՔԼ</w:t>
      </w:r>
      <w:r w:rsidRPr="001430AD">
        <w:rPr>
          <w:rFonts w:ascii="GHEA Grapalat" w:hAnsi="GHEA Grapalat" w:cs="Sylfaen"/>
          <w:b/>
          <w:lang w:val="hy-AM"/>
        </w:rPr>
        <w:t>-</w:t>
      </w:r>
      <w:r w:rsidRPr="00025A7B">
        <w:rPr>
          <w:rFonts w:ascii="GHEA Grapalat" w:hAnsi="GHEA Grapalat" w:cs="Sylfaen"/>
          <w:b/>
          <w:lang w:val="hy-AM"/>
        </w:rPr>
        <w:t>ԳՀԾ</w:t>
      </w:r>
      <w:r w:rsidRPr="00712340">
        <w:rPr>
          <w:rFonts w:ascii="GHEA Grapalat" w:hAnsi="GHEA Grapalat" w:cs="Sylfaen"/>
          <w:b/>
          <w:lang w:val="hy-AM"/>
        </w:rPr>
        <w:t>ՁԲ</w:t>
      </w:r>
      <w:r w:rsidRPr="00663218">
        <w:rPr>
          <w:rFonts w:ascii="GHEA Grapalat" w:hAnsi="GHEA Grapalat" w:cs="Sylfaen"/>
          <w:b/>
          <w:lang w:val="es-ES"/>
        </w:rPr>
        <w:t>-</w:t>
      </w:r>
      <w:r w:rsidR="0097605A">
        <w:rPr>
          <w:rFonts w:ascii="GHEA Grapalat" w:hAnsi="GHEA Grapalat" w:cs="Sylfaen"/>
          <w:b/>
          <w:lang w:val="es-ES"/>
        </w:rPr>
        <w:t>26/8</w:t>
      </w:r>
      <w:r w:rsidRPr="00712340">
        <w:rPr>
          <w:rFonts w:ascii="GHEA Grapalat" w:hAnsi="GHEA Grapalat"/>
          <w:lang w:val="af-ZA"/>
        </w:rPr>
        <w:t>»</w:t>
      </w:r>
      <w:r w:rsidRPr="00712340">
        <w:rPr>
          <w:rFonts w:ascii="GHEA Grapalat" w:hAnsi="GHEA Grapalat"/>
          <w:b/>
          <w:lang w:val="es-ES"/>
        </w:rPr>
        <w:t xml:space="preserve"> </w:t>
      </w:r>
      <w:r w:rsidRPr="00064ADD">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1430AD">
        <w:rPr>
          <w:rFonts w:ascii="GHEA Grapalat" w:hAnsi="GHEA Grapalat"/>
          <w:sz w:val="20"/>
          <w:u w:val="single"/>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2F120CF5" w14:textId="77777777" w:rsidR="003F59D9" w:rsidRPr="00064ADD" w:rsidRDefault="003F59D9" w:rsidP="003F59D9">
      <w:pPr>
        <w:ind w:firstLine="567"/>
        <w:jc w:val="both"/>
        <w:rPr>
          <w:rFonts w:ascii="GHEA Grapalat" w:hAnsi="GHEA Grapalat" w:cs="Arial"/>
        </w:rPr>
      </w:pPr>
      <w:bookmarkStart w:id="17" w:name="_Hlk23147299"/>
      <w:r w:rsidRPr="00064ADD">
        <w:rPr>
          <w:rFonts w:ascii="GHEA Grapalat" w:hAnsi="GHEA Grapalat" w:cs="Sylfaen"/>
          <w:vertAlign w:val="superscript"/>
          <w:lang w:val="hy-AM"/>
        </w:rPr>
        <w:t xml:space="preserve">                                                                                     մասնակցի անվանումը</w:t>
      </w:r>
    </w:p>
    <w:bookmarkEnd w:id="17"/>
    <w:p w14:paraId="6287D743" w14:textId="77777777" w:rsidR="003F59D9" w:rsidRPr="00064ADD" w:rsidRDefault="003F59D9" w:rsidP="003F59D9">
      <w:pPr>
        <w:jc w:val="both"/>
        <w:rPr>
          <w:rFonts w:ascii="GHEA Grapalat" w:hAnsi="GHEA Grapalat"/>
          <w:sz w:val="20"/>
          <w:lang w:val="hy-AM"/>
        </w:rPr>
      </w:pPr>
      <w:proofErr w:type="gramStart"/>
      <w:r w:rsidRPr="00064ADD">
        <w:rPr>
          <w:rFonts w:ascii="GHEA Grapalat" w:hAnsi="GHEA Grapalat" w:cs="Arial"/>
          <w:sz w:val="20"/>
          <w:szCs w:val="20"/>
          <w:lang w:val="es-ES"/>
        </w:rPr>
        <w:t>պայմանագիրը</w:t>
      </w:r>
      <w:proofErr w:type="gramEnd"/>
      <w:r w:rsidRPr="00064ADD">
        <w:rPr>
          <w:rFonts w:ascii="GHEA Grapalat" w:hAnsi="GHEA Grapalat" w:cs="Arial"/>
          <w:sz w:val="20"/>
          <w:szCs w:val="20"/>
          <w:lang w:val="es-ES"/>
        </w:rPr>
        <w:t xml:space="preserve"> կատարել ներքոհիշյալ ընդհանուր գներով.</w:t>
      </w:r>
    </w:p>
    <w:p w14:paraId="105A1164" w14:textId="77777777" w:rsidR="003F59D9" w:rsidRPr="00064ADD" w:rsidRDefault="003F59D9" w:rsidP="003F59D9">
      <w:pPr>
        <w:jc w:val="right"/>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3F59D9" w:rsidRPr="0097605A" w14:paraId="56137F4C" w14:textId="77777777" w:rsidTr="001F5A77">
        <w:trPr>
          <w:cantSplit/>
          <w:trHeight w:val="916"/>
          <w:jc w:val="center"/>
        </w:trPr>
        <w:tc>
          <w:tcPr>
            <w:tcW w:w="1260" w:type="dxa"/>
            <w:tcBorders>
              <w:top w:val="single" w:sz="4" w:space="0" w:color="auto"/>
              <w:left w:val="single" w:sz="4" w:space="0" w:color="auto"/>
              <w:right w:val="single" w:sz="4" w:space="0" w:color="auto"/>
            </w:tcBorders>
            <w:vAlign w:val="center"/>
          </w:tcPr>
          <w:p w14:paraId="6A59D9F4" w14:textId="77777777" w:rsidR="003F59D9" w:rsidRPr="00064ADD" w:rsidRDefault="003F59D9" w:rsidP="001F5A77">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140B616D" w14:textId="77777777" w:rsidR="003F59D9" w:rsidRPr="00064ADD" w:rsidRDefault="003F59D9" w:rsidP="001F5A77">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13A548C6" w14:textId="77777777" w:rsidR="003F59D9" w:rsidRPr="00064ADD" w:rsidRDefault="003F59D9" w:rsidP="001F5A77">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46E593EB" w14:textId="77777777" w:rsidR="003F59D9" w:rsidRPr="00064ADD" w:rsidRDefault="003F59D9" w:rsidP="001F5A77">
            <w:pPr>
              <w:jc w:val="center"/>
              <w:rPr>
                <w:rFonts w:ascii="GHEA Grapalat" w:hAnsi="GHEA Grapalat"/>
                <w:b/>
                <w:bCs/>
                <w:sz w:val="16"/>
                <w:szCs w:val="18"/>
                <w:lang w:val="es-ES"/>
              </w:rPr>
            </w:pPr>
            <w:r w:rsidRPr="00064ADD">
              <w:rPr>
                <w:rFonts w:ascii="GHEA Grapalat" w:hAnsi="GHEA Grapalat"/>
                <w:b/>
                <w:bCs/>
                <w:sz w:val="16"/>
                <w:szCs w:val="18"/>
                <w:lang w:val="es-ES"/>
              </w:rPr>
              <w:t xml:space="preserve">Արժեք </w:t>
            </w:r>
          </w:p>
          <w:p w14:paraId="70687CDA" w14:textId="77777777" w:rsidR="003F59D9" w:rsidRPr="00064ADD" w:rsidRDefault="003F59D9" w:rsidP="001F5A77">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738AB945" w14:textId="77777777" w:rsidR="003F59D9" w:rsidRPr="00064ADD" w:rsidRDefault="003F59D9" w:rsidP="001F5A77">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c>
          <w:tcPr>
            <w:tcW w:w="1656" w:type="dxa"/>
            <w:tcBorders>
              <w:top w:val="single" w:sz="4" w:space="0" w:color="auto"/>
              <w:left w:val="single" w:sz="4" w:space="0" w:color="auto"/>
              <w:right w:val="single" w:sz="4" w:space="0" w:color="auto"/>
            </w:tcBorders>
            <w:vAlign w:val="center"/>
          </w:tcPr>
          <w:p w14:paraId="2BF2727F" w14:textId="77777777" w:rsidR="003F59D9" w:rsidRPr="00064ADD" w:rsidRDefault="003F59D9" w:rsidP="001F5A77">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0F1F314E" w14:textId="77777777" w:rsidR="003F59D9" w:rsidRPr="00064ADD" w:rsidRDefault="003F59D9" w:rsidP="001F5A77">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3AB33588" w14:textId="77777777" w:rsidR="003F59D9" w:rsidRPr="00064ADD" w:rsidRDefault="003F59D9" w:rsidP="001F5A77">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8198517" w14:textId="77777777" w:rsidR="003F59D9" w:rsidRPr="00064ADD" w:rsidRDefault="003F59D9" w:rsidP="001F5A77">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3F59D9" w:rsidRPr="00064ADD" w14:paraId="31188480" w14:textId="77777777" w:rsidTr="001F5A77">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45076C70" w14:textId="77777777" w:rsidR="003F59D9" w:rsidRPr="00064ADD" w:rsidRDefault="003F59D9" w:rsidP="001F5A77">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48D7D8C2" w14:textId="77777777" w:rsidR="003F59D9" w:rsidRPr="00064ADD" w:rsidRDefault="003F59D9" w:rsidP="001F5A77">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1BA35CAD" w14:textId="77777777" w:rsidR="003F59D9" w:rsidRPr="00064ADD" w:rsidRDefault="003F59D9" w:rsidP="001F5A77">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65271649" w14:textId="77777777" w:rsidR="003F59D9" w:rsidRPr="00064ADD" w:rsidRDefault="003F59D9" w:rsidP="001F5A77">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278EECA0" w14:textId="77777777" w:rsidR="003F59D9" w:rsidRPr="00064ADD" w:rsidRDefault="003F59D9" w:rsidP="001F5A77">
            <w:pPr>
              <w:jc w:val="center"/>
              <w:rPr>
                <w:rFonts w:ascii="GHEA Grapalat" w:hAnsi="GHEA Grapalat"/>
                <w:i/>
                <w:sz w:val="16"/>
                <w:lang w:val="es-ES"/>
              </w:rPr>
            </w:pPr>
            <w:r w:rsidRPr="00064ADD">
              <w:rPr>
                <w:rFonts w:ascii="GHEA Grapalat" w:hAnsi="GHEA Grapalat"/>
                <w:b/>
                <w:i/>
                <w:sz w:val="16"/>
                <w:lang w:val="es-ES"/>
              </w:rPr>
              <w:t>5=3+4</w:t>
            </w:r>
          </w:p>
        </w:tc>
      </w:tr>
      <w:tr w:rsidR="003F59D9" w:rsidRPr="0097605A" w14:paraId="7C1DEFBB" w14:textId="77777777" w:rsidTr="001F5A77">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149FFC31" w14:textId="77777777" w:rsidR="003F59D9" w:rsidRPr="00064ADD" w:rsidRDefault="003F59D9" w:rsidP="001F5A77">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589AA789" w14:textId="77777777" w:rsidR="003F59D9" w:rsidRPr="00064ADD" w:rsidRDefault="003F59D9" w:rsidP="001F5A77">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01A1467" w14:textId="77777777" w:rsidR="003F59D9" w:rsidRPr="00064ADD" w:rsidRDefault="003F59D9" w:rsidP="001F5A77">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38D80E5" w14:textId="77777777" w:rsidR="003F59D9" w:rsidRPr="00064ADD" w:rsidRDefault="003F59D9" w:rsidP="001F5A77">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2696A3FD" w14:textId="77777777" w:rsidR="003F59D9" w:rsidRPr="00064ADD" w:rsidRDefault="003F59D9" w:rsidP="001F5A77">
            <w:pPr>
              <w:jc w:val="center"/>
              <w:rPr>
                <w:rFonts w:ascii="GHEA Grapalat" w:hAnsi="GHEA Grapalat"/>
                <w:lang w:val="es-ES"/>
              </w:rPr>
            </w:pPr>
          </w:p>
        </w:tc>
      </w:tr>
      <w:tr w:rsidR="003F59D9" w:rsidRPr="0097605A" w14:paraId="2282B950" w14:textId="77777777" w:rsidTr="001F5A77">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2382DC6F" w14:textId="77777777" w:rsidR="003F59D9" w:rsidRPr="00064ADD" w:rsidRDefault="003F59D9" w:rsidP="001F5A77">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6E4F5FC5" w14:textId="77777777" w:rsidR="003F59D9" w:rsidRPr="00064ADD" w:rsidRDefault="003F59D9" w:rsidP="001F5A77">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619F369" w14:textId="77777777" w:rsidR="003F59D9" w:rsidRPr="00064ADD" w:rsidRDefault="003F59D9" w:rsidP="001F5A77">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C9C043F" w14:textId="77777777" w:rsidR="003F59D9" w:rsidRPr="00064ADD" w:rsidRDefault="003F59D9" w:rsidP="001F5A77">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85BBD86" w14:textId="77777777" w:rsidR="003F59D9" w:rsidRPr="00064ADD" w:rsidRDefault="003F59D9" w:rsidP="001F5A77">
            <w:pPr>
              <w:rPr>
                <w:rFonts w:ascii="GHEA Grapalat" w:hAnsi="GHEA Grapalat"/>
                <w:lang w:val="es-ES"/>
              </w:rPr>
            </w:pPr>
          </w:p>
        </w:tc>
      </w:tr>
      <w:tr w:rsidR="003F59D9" w:rsidRPr="0097605A" w14:paraId="2F5D29A3" w14:textId="77777777" w:rsidTr="001F5A77">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0C0C00AA" w14:textId="77777777" w:rsidR="003F59D9" w:rsidRPr="00064ADD" w:rsidRDefault="003F59D9" w:rsidP="001F5A77">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438241FD" w14:textId="77777777" w:rsidR="003F59D9" w:rsidRPr="00064ADD" w:rsidRDefault="003F59D9" w:rsidP="001F5A77">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772A64A4" w14:textId="77777777" w:rsidR="003F59D9" w:rsidRPr="00064ADD" w:rsidRDefault="003F59D9" w:rsidP="001F5A77">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3063F0B3" w14:textId="77777777" w:rsidR="003F59D9" w:rsidRPr="00064ADD" w:rsidRDefault="003F59D9" w:rsidP="001F5A77">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0515C618" w14:textId="77777777" w:rsidR="003F59D9" w:rsidRPr="00064ADD" w:rsidRDefault="003F59D9" w:rsidP="001F5A77">
            <w:pPr>
              <w:jc w:val="center"/>
              <w:rPr>
                <w:rFonts w:ascii="GHEA Grapalat" w:hAnsi="GHEA Grapalat"/>
                <w:lang w:val="es-ES"/>
              </w:rPr>
            </w:pPr>
          </w:p>
        </w:tc>
      </w:tr>
      <w:tr w:rsidR="003F59D9" w:rsidRPr="00064ADD" w14:paraId="5E4674FE" w14:textId="77777777" w:rsidTr="001F5A77">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24131E6B" w14:textId="77777777" w:rsidR="003F59D9" w:rsidRPr="00064ADD" w:rsidRDefault="003F59D9" w:rsidP="001F5A77">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82BE4C" w14:textId="77777777" w:rsidR="003F59D9" w:rsidRPr="00064ADD" w:rsidRDefault="003F59D9" w:rsidP="001F5A77">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ECB31C5" w14:textId="77777777" w:rsidR="003F59D9" w:rsidRPr="00064ADD" w:rsidRDefault="003F59D9" w:rsidP="001F5A77">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244102F9" w14:textId="77777777" w:rsidR="003F59D9" w:rsidRPr="00064ADD" w:rsidRDefault="003F59D9" w:rsidP="001F5A77">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D1BCAF8" w14:textId="77777777" w:rsidR="003F59D9" w:rsidRPr="00064ADD" w:rsidRDefault="003F59D9" w:rsidP="001F5A77">
            <w:pPr>
              <w:jc w:val="center"/>
              <w:rPr>
                <w:rFonts w:ascii="GHEA Grapalat" w:hAnsi="GHEA Grapalat"/>
                <w:lang w:val="es-ES"/>
              </w:rPr>
            </w:pPr>
          </w:p>
        </w:tc>
      </w:tr>
      <w:tr w:rsidR="003F59D9" w:rsidRPr="00064ADD" w14:paraId="1FFB0BA2" w14:textId="77777777" w:rsidTr="001F5A77">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50031980" w14:textId="77777777" w:rsidR="003F59D9" w:rsidRPr="00064ADD" w:rsidRDefault="003F59D9" w:rsidP="001F5A77">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21F62C8D" w14:textId="77777777" w:rsidR="003F59D9" w:rsidRPr="00064ADD" w:rsidRDefault="003F59D9" w:rsidP="001F5A77">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C17EA05" w14:textId="77777777" w:rsidR="003F59D9" w:rsidRPr="00064ADD" w:rsidRDefault="003F59D9" w:rsidP="001F5A77">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3C79C8FD" w14:textId="77777777" w:rsidR="003F59D9" w:rsidRPr="00064ADD" w:rsidRDefault="003F59D9" w:rsidP="001F5A77">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27205F76" w14:textId="77777777" w:rsidR="003F59D9" w:rsidRPr="00064ADD" w:rsidRDefault="003F59D9" w:rsidP="001F5A77">
            <w:pPr>
              <w:jc w:val="center"/>
              <w:rPr>
                <w:rFonts w:ascii="GHEA Grapalat" w:hAnsi="GHEA Grapalat"/>
                <w:sz w:val="20"/>
                <w:lang w:val="es-ES"/>
              </w:rPr>
            </w:pPr>
          </w:p>
        </w:tc>
      </w:tr>
    </w:tbl>
    <w:p w14:paraId="7CFA108D" w14:textId="77777777" w:rsidR="003F59D9" w:rsidRPr="00064ADD" w:rsidRDefault="003F59D9" w:rsidP="003F59D9">
      <w:pPr>
        <w:rPr>
          <w:rFonts w:ascii="GHEA Grapalat" w:hAnsi="GHEA Grapalat"/>
          <w:sz w:val="18"/>
          <w:szCs w:val="18"/>
          <w:lang w:val="es-ES"/>
        </w:rPr>
      </w:pPr>
    </w:p>
    <w:p w14:paraId="2059F519" w14:textId="77777777" w:rsidR="003F59D9" w:rsidRPr="00064ADD" w:rsidRDefault="003F59D9" w:rsidP="003F59D9">
      <w:pPr>
        <w:rPr>
          <w:rFonts w:ascii="GHEA Grapalat" w:hAnsi="GHEA Grapalat"/>
          <w:sz w:val="18"/>
          <w:szCs w:val="18"/>
          <w:lang w:val="es-ES"/>
        </w:rPr>
      </w:pPr>
    </w:p>
    <w:p w14:paraId="361C8DEF" w14:textId="77777777" w:rsidR="003F59D9" w:rsidRPr="00064ADD" w:rsidRDefault="003F59D9" w:rsidP="003F59D9">
      <w:pPr>
        <w:rPr>
          <w:rFonts w:ascii="GHEA Grapalat" w:hAnsi="GHEA Grapalat"/>
          <w:sz w:val="18"/>
          <w:szCs w:val="18"/>
          <w:lang w:val="hy-AM"/>
        </w:rPr>
      </w:pPr>
    </w:p>
    <w:p w14:paraId="007DD91A" w14:textId="77777777" w:rsidR="003F59D9" w:rsidRPr="00064ADD" w:rsidRDefault="003F59D9" w:rsidP="003F59D9">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76FE74A9" w14:textId="77777777" w:rsidR="003F59D9" w:rsidRPr="00064ADD" w:rsidRDefault="003F59D9" w:rsidP="003F59D9">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064ADD">
        <w:rPr>
          <w:rFonts w:ascii="GHEA Grapalat" w:hAnsi="GHEA Grapalat"/>
          <w:sz w:val="20"/>
          <w:vertAlign w:val="superscript"/>
          <w:lang w:val="hy-AM"/>
        </w:rPr>
        <w:tab/>
      </w:r>
    </w:p>
    <w:p w14:paraId="1ACE7CC5" w14:textId="77777777" w:rsidR="003F59D9" w:rsidRPr="00960D70" w:rsidRDefault="003F59D9" w:rsidP="003F59D9">
      <w:pPr>
        <w:jc w:val="right"/>
        <w:rPr>
          <w:rFonts w:ascii="GHEA Grapalat" w:hAnsi="GHEA Grapalat"/>
          <w:sz w:val="20"/>
          <w:lang w:val="hy-AM"/>
        </w:rPr>
      </w:pPr>
      <w:r w:rsidRPr="00960D70">
        <w:rPr>
          <w:rFonts w:ascii="GHEA Grapalat" w:hAnsi="GHEA Grapalat"/>
          <w:sz w:val="20"/>
          <w:lang w:val="hy-AM"/>
        </w:rPr>
        <w:t xml:space="preserve">    </w:t>
      </w:r>
    </w:p>
    <w:p w14:paraId="7E955CDE" w14:textId="77777777" w:rsidR="003F59D9" w:rsidRPr="00960D70" w:rsidRDefault="003F59D9" w:rsidP="003F59D9">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43189F8B" w14:textId="77777777" w:rsidR="003F59D9" w:rsidRPr="00960D70" w:rsidRDefault="003F59D9" w:rsidP="003F59D9">
      <w:pPr>
        <w:jc w:val="right"/>
        <w:rPr>
          <w:rFonts w:ascii="GHEA Grapalat" w:hAnsi="GHEA Grapalat"/>
          <w:sz w:val="20"/>
          <w:lang w:val="hy-AM"/>
        </w:rPr>
      </w:pPr>
    </w:p>
    <w:p w14:paraId="22AD6ABE" w14:textId="77777777" w:rsidR="003F59D9" w:rsidRPr="00960D70" w:rsidRDefault="003F59D9" w:rsidP="003F59D9">
      <w:pPr>
        <w:rPr>
          <w:rFonts w:ascii="GHEA Grapalat" w:hAnsi="GHEA Grapalat" w:cs="Sylfaen"/>
          <w:i/>
          <w:sz w:val="16"/>
          <w:szCs w:val="16"/>
          <w:lang w:val="hy-AM" w:eastAsia="ru-RU"/>
        </w:rPr>
      </w:pPr>
    </w:p>
    <w:p w14:paraId="71E4CD4B" w14:textId="77777777" w:rsidR="003F59D9" w:rsidRPr="00960D70" w:rsidRDefault="003F59D9" w:rsidP="003F59D9">
      <w:pPr>
        <w:rPr>
          <w:rFonts w:ascii="GHEA Grapalat" w:hAnsi="GHEA Grapalat" w:cs="Sylfaen"/>
          <w:i/>
          <w:sz w:val="16"/>
          <w:szCs w:val="16"/>
          <w:lang w:val="hy-AM" w:eastAsia="ru-RU"/>
        </w:rPr>
      </w:pPr>
    </w:p>
    <w:p w14:paraId="71A4A104" w14:textId="77777777" w:rsidR="003F59D9" w:rsidRPr="00960D70" w:rsidRDefault="003F59D9" w:rsidP="003F59D9">
      <w:pPr>
        <w:rPr>
          <w:rFonts w:ascii="GHEA Grapalat" w:hAnsi="GHEA Grapalat" w:cs="Sylfaen"/>
          <w:i/>
          <w:sz w:val="16"/>
          <w:szCs w:val="16"/>
          <w:lang w:val="hy-AM" w:eastAsia="ru-RU"/>
        </w:rPr>
      </w:pPr>
    </w:p>
    <w:p w14:paraId="53C21083" w14:textId="77777777" w:rsidR="003F59D9" w:rsidRPr="00064ADD" w:rsidRDefault="003F59D9" w:rsidP="003F59D9">
      <w:pPr>
        <w:rPr>
          <w:rFonts w:ascii="GHEA Grapalat" w:hAnsi="GHEA Grapalat" w:cs="Sylfaen"/>
          <w:i/>
          <w:sz w:val="16"/>
          <w:szCs w:val="16"/>
          <w:lang w:val="hy-AM" w:eastAsia="ru-RU"/>
        </w:rPr>
      </w:pPr>
    </w:p>
    <w:p w14:paraId="57004762" w14:textId="77777777" w:rsidR="003F59D9" w:rsidRPr="00064ADD" w:rsidRDefault="003F59D9" w:rsidP="003F59D9">
      <w:pPr>
        <w:rPr>
          <w:rFonts w:ascii="GHEA Grapalat" w:hAnsi="GHEA Grapalat" w:cs="Sylfaen"/>
          <w:i/>
          <w:sz w:val="16"/>
          <w:szCs w:val="16"/>
          <w:lang w:val="hy-AM" w:eastAsia="ru-RU"/>
        </w:rPr>
      </w:pPr>
    </w:p>
    <w:p w14:paraId="40BF539E" w14:textId="77777777" w:rsidR="003F59D9" w:rsidRPr="00064ADD" w:rsidRDefault="003F59D9" w:rsidP="003F59D9">
      <w:pPr>
        <w:rPr>
          <w:rFonts w:ascii="GHEA Grapalat" w:hAnsi="GHEA Grapalat" w:cs="Sylfaen"/>
          <w:i/>
          <w:sz w:val="16"/>
          <w:szCs w:val="16"/>
          <w:lang w:val="hy-AM" w:eastAsia="ru-RU"/>
        </w:rPr>
      </w:pPr>
    </w:p>
    <w:p w14:paraId="06F7A626" w14:textId="77777777" w:rsidR="003F59D9" w:rsidRPr="00064ADD" w:rsidRDefault="003F59D9" w:rsidP="003F59D9">
      <w:pPr>
        <w:rPr>
          <w:rFonts w:ascii="GHEA Grapalat" w:hAnsi="GHEA Grapalat" w:cs="Sylfaen"/>
          <w:i/>
          <w:sz w:val="16"/>
          <w:szCs w:val="16"/>
          <w:lang w:val="hy-AM" w:eastAsia="ru-RU"/>
        </w:rPr>
      </w:pPr>
    </w:p>
    <w:p w14:paraId="65ADB9CC" w14:textId="77777777" w:rsidR="003F59D9" w:rsidRPr="00064ADD" w:rsidRDefault="003F59D9" w:rsidP="003F59D9">
      <w:pPr>
        <w:rPr>
          <w:rFonts w:ascii="GHEA Grapalat" w:hAnsi="GHEA Grapalat" w:cs="Sylfaen"/>
          <w:i/>
          <w:sz w:val="16"/>
          <w:szCs w:val="16"/>
          <w:lang w:val="hy-AM" w:eastAsia="ru-RU"/>
        </w:rPr>
      </w:pPr>
    </w:p>
    <w:p w14:paraId="54BDB793" w14:textId="77777777" w:rsidR="003F59D9" w:rsidRPr="00064ADD" w:rsidRDefault="003F59D9" w:rsidP="003F59D9">
      <w:pPr>
        <w:rPr>
          <w:rFonts w:ascii="GHEA Grapalat" w:hAnsi="GHEA Grapalat" w:cs="Sylfaen"/>
          <w:i/>
          <w:sz w:val="16"/>
          <w:szCs w:val="16"/>
          <w:lang w:val="hy-AM" w:eastAsia="ru-RU"/>
        </w:rPr>
      </w:pPr>
    </w:p>
    <w:p w14:paraId="0D3874E5" w14:textId="77777777" w:rsidR="003F59D9" w:rsidRPr="00064ADD" w:rsidRDefault="003F59D9" w:rsidP="003F59D9">
      <w:pPr>
        <w:rPr>
          <w:rFonts w:ascii="GHEA Grapalat" w:hAnsi="GHEA Grapalat" w:cs="Sylfaen"/>
          <w:i/>
          <w:sz w:val="16"/>
          <w:szCs w:val="16"/>
          <w:lang w:val="hy-AM" w:eastAsia="ru-RU"/>
        </w:rPr>
      </w:pPr>
    </w:p>
    <w:p w14:paraId="49E93DA6" w14:textId="77777777" w:rsidR="003F59D9" w:rsidRPr="00064ADD" w:rsidRDefault="003F59D9" w:rsidP="003F59D9">
      <w:pPr>
        <w:rPr>
          <w:rFonts w:ascii="GHEA Grapalat" w:hAnsi="GHEA Grapalat" w:cs="Sylfaen"/>
          <w:i/>
          <w:sz w:val="16"/>
          <w:szCs w:val="16"/>
          <w:lang w:val="hy-AM" w:eastAsia="ru-RU"/>
        </w:rPr>
      </w:pPr>
    </w:p>
    <w:p w14:paraId="13EED596" w14:textId="77777777" w:rsidR="003F59D9" w:rsidRPr="00064ADD" w:rsidRDefault="003F59D9" w:rsidP="003F59D9">
      <w:pPr>
        <w:rPr>
          <w:rFonts w:ascii="GHEA Grapalat" w:hAnsi="GHEA Grapalat" w:cs="Sylfaen"/>
          <w:i/>
          <w:sz w:val="16"/>
          <w:szCs w:val="16"/>
          <w:lang w:val="hy-AM" w:eastAsia="ru-RU"/>
        </w:rPr>
      </w:pPr>
    </w:p>
    <w:p w14:paraId="4C848B85" w14:textId="77777777" w:rsidR="003F59D9" w:rsidRPr="00064ADD" w:rsidRDefault="003F59D9" w:rsidP="003F59D9">
      <w:pPr>
        <w:pStyle w:val="BodyTextIndent3"/>
        <w:spacing w:line="240" w:lineRule="auto"/>
        <w:jc w:val="right"/>
        <w:rPr>
          <w:rFonts w:ascii="GHEA Grapalat" w:hAnsi="GHEA Grapalat"/>
          <w:i/>
          <w:lang w:val="hy-AM"/>
        </w:rPr>
      </w:pPr>
    </w:p>
    <w:p w14:paraId="13E957B8" w14:textId="77777777" w:rsidR="003F59D9" w:rsidRPr="001E7733" w:rsidRDefault="003F59D9" w:rsidP="003F59D9">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79D6DE9E" w14:textId="77777777" w:rsidR="003F59D9" w:rsidRPr="0015088E" w:rsidRDefault="003F59D9" w:rsidP="003F59D9">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43275D1E" w14:textId="77777777" w:rsidR="003F59D9" w:rsidRPr="00960D70" w:rsidRDefault="003F59D9" w:rsidP="003F59D9">
      <w:pPr>
        <w:pStyle w:val="BodyTextIndent3"/>
        <w:spacing w:line="240" w:lineRule="auto"/>
        <w:jc w:val="right"/>
        <w:rPr>
          <w:rFonts w:ascii="GHEA Grapalat" w:hAnsi="GHEA Grapalat"/>
          <w:i/>
          <w:lang w:val="es-ES"/>
        </w:rPr>
      </w:pPr>
    </w:p>
    <w:p w14:paraId="582C1C57" w14:textId="77777777" w:rsidR="003F59D9" w:rsidRPr="00064ADD" w:rsidRDefault="003F59D9" w:rsidP="003F59D9">
      <w:pPr>
        <w:pStyle w:val="BodyTextIndent3"/>
        <w:spacing w:line="240" w:lineRule="auto"/>
        <w:jc w:val="right"/>
        <w:rPr>
          <w:rFonts w:ascii="GHEA Grapalat" w:hAnsi="GHEA Grapalat"/>
          <w:i/>
          <w:lang w:val="hy-AM"/>
        </w:rPr>
      </w:pPr>
    </w:p>
    <w:p w14:paraId="2F482AA5" w14:textId="77777777" w:rsidR="003F59D9" w:rsidRPr="00064ADD" w:rsidRDefault="003F59D9" w:rsidP="003F59D9">
      <w:pPr>
        <w:pStyle w:val="BodyTextIndent3"/>
        <w:spacing w:line="240" w:lineRule="auto"/>
        <w:jc w:val="right"/>
        <w:rPr>
          <w:rFonts w:ascii="GHEA Grapalat" w:hAnsi="GHEA Grapalat"/>
          <w:i/>
          <w:lang w:val="es-ES" w:eastAsia="ru-RU"/>
        </w:rPr>
      </w:pPr>
    </w:p>
    <w:p w14:paraId="73F2A674" w14:textId="77777777" w:rsidR="00E33246" w:rsidRDefault="00E33246" w:rsidP="00EF3662">
      <w:pPr>
        <w:pStyle w:val="BodyTextIndent3"/>
        <w:spacing w:line="240" w:lineRule="auto"/>
        <w:jc w:val="right"/>
        <w:rPr>
          <w:rFonts w:ascii="GHEA Grapalat" w:hAnsi="GHEA Grapalat"/>
          <w:i/>
          <w:lang w:val="es-ES" w:eastAsia="ru-RU"/>
        </w:rPr>
      </w:pPr>
    </w:p>
    <w:p w14:paraId="7E98CB23" w14:textId="77777777" w:rsidR="003F59D9" w:rsidRDefault="003F59D9" w:rsidP="00EF3662">
      <w:pPr>
        <w:pStyle w:val="BodyTextIndent3"/>
        <w:spacing w:line="240" w:lineRule="auto"/>
        <w:jc w:val="right"/>
        <w:rPr>
          <w:rFonts w:ascii="GHEA Grapalat" w:hAnsi="GHEA Grapalat"/>
          <w:i/>
          <w:lang w:val="es-ES" w:eastAsia="ru-RU"/>
        </w:rPr>
      </w:pPr>
    </w:p>
    <w:p w14:paraId="46B5FDB1" w14:textId="77777777" w:rsidR="003F59D9" w:rsidRDefault="003F59D9" w:rsidP="00EF3662">
      <w:pPr>
        <w:pStyle w:val="BodyTextIndent3"/>
        <w:spacing w:line="240" w:lineRule="auto"/>
        <w:jc w:val="right"/>
        <w:rPr>
          <w:rFonts w:ascii="GHEA Grapalat" w:hAnsi="GHEA Grapalat"/>
          <w:i/>
          <w:lang w:val="es-ES" w:eastAsia="ru-RU"/>
        </w:rPr>
      </w:pPr>
    </w:p>
    <w:p w14:paraId="4ED2526E" w14:textId="77777777" w:rsidR="003F59D9" w:rsidRDefault="003F59D9" w:rsidP="00EF3662">
      <w:pPr>
        <w:pStyle w:val="BodyTextIndent3"/>
        <w:spacing w:line="240" w:lineRule="auto"/>
        <w:jc w:val="right"/>
        <w:rPr>
          <w:rFonts w:ascii="GHEA Grapalat" w:hAnsi="GHEA Grapalat"/>
          <w:i/>
          <w:lang w:val="es-ES" w:eastAsia="ru-RU"/>
        </w:rPr>
      </w:pPr>
    </w:p>
    <w:p w14:paraId="75B12BB6" w14:textId="77777777" w:rsidR="003F59D9" w:rsidRDefault="003F59D9" w:rsidP="00EF3662">
      <w:pPr>
        <w:pStyle w:val="BodyTextIndent3"/>
        <w:spacing w:line="240" w:lineRule="auto"/>
        <w:jc w:val="right"/>
        <w:rPr>
          <w:rFonts w:ascii="GHEA Grapalat" w:hAnsi="GHEA Grapalat"/>
          <w:i/>
          <w:lang w:val="es-ES" w:eastAsia="ru-RU"/>
        </w:rPr>
      </w:pPr>
    </w:p>
    <w:p w14:paraId="3EE89645" w14:textId="77777777" w:rsidR="00E33246" w:rsidRDefault="00E33246" w:rsidP="00EF3662">
      <w:pPr>
        <w:pStyle w:val="BodyTextIndent3"/>
        <w:spacing w:line="240" w:lineRule="auto"/>
        <w:jc w:val="right"/>
        <w:rPr>
          <w:rFonts w:ascii="GHEA Grapalat" w:hAnsi="GHEA Grapalat"/>
          <w:i/>
          <w:lang w:val="es-ES" w:eastAsia="ru-RU"/>
        </w:rPr>
      </w:pPr>
    </w:p>
    <w:p w14:paraId="7BD99EB8" w14:textId="77777777" w:rsidR="00E33246" w:rsidRPr="00064ADD" w:rsidRDefault="00E33246" w:rsidP="00EF3662">
      <w:pPr>
        <w:pStyle w:val="BodyTextIndent3"/>
        <w:spacing w:line="240" w:lineRule="auto"/>
        <w:jc w:val="right"/>
        <w:rPr>
          <w:rFonts w:ascii="GHEA Grapalat" w:hAnsi="GHEA Grapalat"/>
          <w:i/>
          <w:lang w:val="es-ES" w:eastAsia="ru-RU"/>
        </w:rPr>
      </w:pPr>
    </w:p>
    <w:p w14:paraId="61CB0184" w14:textId="77777777" w:rsidR="00636607" w:rsidRDefault="00636607" w:rsidP="000B1088">
      <w:pPr>
        <w:pStyle w:val="BodyTextIndent3"/>
        <w:spacing w:line="240" w:lineRule="auto"/>
        <w:jc w:val="right"/>
        <w:rPr>
          <w:rFonts w:ascii="GHEA Grapalat" w:hAnsi="GHEA Grapalat"/>
          <w:i/>
          <w:lang w:val="es-ES" w:eastAsia="ru-RU"/>
        </w:rPr>
      </w:pPr>
    </w:p>
    <w:p w14:paraId="5728B3F6" w14:textId="75DCF2E7" w:rsidR="000B1088" w:rsidRPr="00064ADD" w:rsidDel="000B1088" w:rsidRDefault="000B1088" w:rsidP="000B1088">
      <w:pPr>
        <w:pStyle w:val="BodyTextIndent3"/>
        <w:spacing w:line="240" w:lineRule="auto"/>
        <w:jc w:val="right"/>
        <w:rPr>
          <w:rFonts w:ascii="GHEA Grapalat" w:hAnsi="GHEA Grapalat"/>
          <w:i/>
          <w:lang w:val="es-ES" w:eastAsia="ru-RU"/>
        </w:rPr>
      </w:pPr>
    </w:p>
    <w:p w14:paraId="25BC19E1" w14:textId="77777777" w:rsidR="00933DCB" w:rsidRPr="00E33246" w:rsidRDefault="00933DCB" w:rsidP="00933DCB">
      <w:pPr>
        <w:pStyle w:val="BodyTextIndent3"/>
        <w:spacing w:line="240" w:lineRule="auto"/>
        <w:jc w:val="right"/>
        <w:rPr>
          <w:rFonts w:ascii="GHEA Grapalat" w:hAnsi="GHEA Grapalat" w:cs="Arial"/>
          <w:b/>
          <w:lang w:val="hy-AM"/>
        </w:rPr>
      </w:pPr>
      <w:r w:rsidRPr="00E33246">
        <w:rPr>
          <w:rFonts w:ascii="GHEA Grapalat" w:hAnsi="GHEA Grapalat" w:cs="Sylfaen"/>
          <w:b/>
          <w:lang w:val="hy-AM"/>
        </w:rPr>
        <w:t>Հավելված</w:t>
      </w:r>
      <w:r w:rsidRPr="00E33246">
        <w:rPr>
          <w:rFonts w:ascii="GHEA Grapalat" w:hAnsi="GHEA Grapalat" w:cs="Arial"/>
          <w:b/>
          <w:lang w:val="hy-AM"/>
        </w:rPr>
        <w:t xml:space="preserve"> 4.2</w:t>
      </w:r>
    </w:p>
    <w:p w14:paraId="3C398C47" w14:textId="6276747C" w:rsidR="00933DCB" w:rsidRPr="00E33246" w:rsidRDefault="00933DCB" w:rsidP="00933DCB">
      <w:pPr>
        <w:pStyle w:val="BodyTextIndent3"/>
        <w:spacing w:line="240" w:lineRule="auto"/>
        <w:jc w:val="right"/>
        <w:rPr>
          <w:rFonts w:ascii="GHEA Grapalat" w:hAnsi="GHEA Grapalat" w:cs="Arial"/>
          <w:b/>
          <w:lang w:val="es-ES"/>
        </w:rPr>
      </w:pPr>
      <w:r w:rsidRPr="00E33246">
        <w:rPr>
          <w:rFonts w:ascii="GHEA Grapalat" w:hAnsi="GHEA Grapalat"/>
          <w:sz w:val="24"/>
          <w:szCs w:val="24"/>
          <w:lang w:val="af-ZA"/>
        </w:rPr>
        <w:t>«</w:t>
      </w:r>
      <w:r w:rsidRPr="00E33246">
        <w:rPr>
          <w:rFonts w:ascii="GHEA Grapalat" w:hAnsi="GHEA Grapalat" w:cs="Sylfaen"/>
          <w:b/>
          <w:lang w:val="hy-AM"/>
        </w:rPr>
        <w:t>ԵՔԼ</w:t>
      </w:r>
      <w:r w:rsidRPr="00E33246">
        <w:rPr>
          <w:rFonts w:ascii="GHEA Grapalat" w:hAnsi="GHEA Grapalat" w:cs="Sylfaen"/>
          <w:b/>
          <w:lang w:val="es-ES"/>
        </w:rPr>
        <w:t>-</w:t>
      </w:r>
      <w:r w:rsidRPr="00E33246">
        <w:rPr>
          <w:rFonts w:ascii="GHEA Grapalat" w:hAnsi="GHEA Grapalat" w:cs="Sylfaen"/>
          <w:b/>
          <w:lang w:val="hy-AM"/>
        </w:rPr>
        <w:t>ԳՀԾՁԲ</w:t>
      </w:r>
      <w:r w:rsidRPr="00E33246">
        <w:rPr>
          <w:rFonts w:ascii="GHEA Grapalat" w:hAnsi="GHEA Grapalat" w:cs="Sylfaen"/>
          <w:b/>
          <w:lang w:val="es-ES"/>
        </w:rPr>
        <w:t>-</w:t>
      </w:r>
      <w:r w:rsidR="0097605A">
        <w:rPr>
          <w:rFonts w:ascii="GHEA Grapalat" w:hAnsi="GHEA Grapalat" w:cs="Sylfaen"/>
          <w:b/>
          <w:lang w:val="es-ES"/>
        </w:rPr>
        <w:t>26/8</w:t>
      </w:r>
      <w:r w:rsidRPr="00E33246">
        <w:rPr>
          <w:rFonts w:ascii="GHEA Grapalat" w:hAnsi="GHEA Grapalat"/>
          <w:sz w:val="24"/>
          <w:szCs w:val="24"/>
          <w:lang w:val="af-ZA"/>
        </w:rPr>
        <w:t>»</w:t>
      </w:r>
      <w:r w:rsidRPr="00E33246">
        <w:rPr>
          <w:rFonts w:ascii="GHEA Grapalat" w:hAnsi="GHEA Grapalat"/>
          <w:b/>
          <w:lang w:val="es-ES"/>
        </w:rPr>
        <w:t xml:space="preserve">  </w:t>
      </w:r>
      <w:r w:rsidRPr="00E33246">
        <w:rPr>
          <w:rFonts w:ascii="GHEA Grapalat" w:hAnsi="GHEA Grapalat" w:cs="Sylfaen"/>
          <w:b/>
          <w:lang w:val="es-ES"/>
        </w:rPr>
        <w:t>ծածկագրով</w:t>
      </w:r>
    </w:p>
    <w:p w14:paraId="5B05E27C" w14:textId="06C75AD6" w:rsidR="007862B1" w:rsidRPr="00E33246" w:rsidRDefault="00933DCB" w:rsidP="00933DCB">
      <w:pPr>
        <w:pStyle w:val="BodyTextIndent3"/>
        <w:spacing w:line="240" w:lineRule="auto"/>
        <w:jc w:val="right"/>
        <w:rPr>
          <w:rFonts w:ascii="GHEA Grapalat" w:hAnsi="GHEA Grapalat" w:cs="Sylfaen"/>
          <w:b/>
          <w:lang w:val="hy-AM"/>
        </w:rPr>
      </w:pPr>
      <w:proofErr w:type="gramStart"/>
      <w:r w:rsidRPr="00E33246">
        <w:rPr>
          <w:rFonts w:ascii="GHEA Grapalat" w:hAnsi="GHEA Grapalat" w:cs="Sylfaen"/>
          <w:b/>
        </w:rPr>
        <w:t>գնանշման</w:t>
      </w:r>
      <w:proofErr w:type="gramEnd"/>
      <w:r w:rsidRPr="00E33246">
        <w:rPr>
          <w:rFonts w:ascii="GHEA Grapalat" w:hAnsi="GHEA Grapalat" w:cs="Sylfaen"/>
          <w:b/>
          <w:lang w:val="es-ES"/>
        </w:rPr>
        <w:t xml:space="preserve"> </w:t>
      </w:r>
      <w:r w:rsidRPr="00E33246">
        <w:rPr>
          <w:rFonts w:ascii="GHEA Grapalat" w:hAnsi="GHEA Grapalat" w:cs="Sylfaen"/>
          <w:b/>
        </w:rPr>
        <w:t>հարցման</w:t>
      </w:r>
      <w:r w:rsidRPr="00E33246">
        <w:rPr>
          <w:rFonts w:ascii="GHEA Grapalat" w:hAnsi="GHEA Grapalat" w:cs="Sylfaen"/>
          <w:b/>
          <w:lang w:val="es-ES"/>
        </w:rPr>
        <w:t xml:space="preserve"> հրավերի</w:t>
      </w:r>
    </w:p>
    <w:p w14:paraId="6D12CF4D" w14:textId="77777777" w:rsidR="00E33246" w:rsidRDefault="007862B1" w:rsidP="007862B1">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0C42996E" w14:textId="77777777" w:rsidR="00E33246" w:rsidRDefault="00E33246" w:rsidP="007862B1">
      <w:pPr>
        <w:jc w:val="center"/>
        <w:rPr>
          <w:rFonts w:ascii="GHEA Grapalat" w:hAnsi="GHEA Grapalat" w:cs="GHEA Grapalat"/>
          <w:b/>
          <w:sz w:val="18"/>
          <w:szCs w:val="18"/>
          <w:lang w:val="hy-AM"/>
        </w:rPr>
      </w:pPr>
    </w:p>
    <w:p w14:paraId="0BCE8884" w14:textId="03E065FD" w:rsidR="007862B1" w:rsidRPr="00064ADD" w:rsidRDefault="00855608" w:rsidP="007862B1">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sidR="007862B1" w:rsidRPr="00064ADD">
        <w:rPr>
          <w:rFonts w:ascii="GHEA Grapalat" w:hAnsi="GHEA Grapalat" w:cs="GHEA Grapalat"/>
          <w:b/>
          <w:sz w:val="18"/>
          <w:szCs w:val="18"/>
          <w:lang w:val="hy-AM"/>
        </w:rPr>
        <w:t xml:space="preserve"> </w:t>
      </w:r>
      <w:r w:rsidR="007862B1"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8946BB0" w14:textId="6F2299AB" w:rsidR="00933DCB" w:rsidRPr="00E33246" w:rsidRDefault="00933DCB" w:rsidP="00933DCB">
      <w:pPr>
        <w:numPr>
          <w:ilvl w:val="1"/>
          <w:numId w:val="7"/>
        </w:numPr>
        <w:ind w:left="0" w:firstLine="360"/>
        <w:jc w:val="both"/>
        <w:rPr>
          <w:rFonts w:ascii="GHEA Grapalat" w:hAnsi="GHEA Grapalat" w:cs="GHEA Grapalat"/>
          <w:sz w:val="20"/>
          <w:szCs w:val="20"/>
          <w:lang w:val="pt-BR"/>
        </w:rPr>
      </w:pPr>
      <w:r w:rsidRPr="00F34FC0">
        <w:rPr>
          <w:rFonts w:ascii="GHEA Grapalat" w:hAnsi="GHEA Grapalat" w:cs="GHEA Grapalat"/>
          <w:sz w:val="20"/>
          <w:szCs w:val="20"/>
          <w:lang w:val="pt-BR"/>
        </w:rPr>
        <w:t xml:space="preserve">Ընկերությունը </w:t>
      </w:r>
      <w:r w:rsidRPr="00E33246">
        <w:rPr>
          <w:rFonts w:ascii="GHEA Grapalat" w:hAnsi="GHEA Grapalat" w:cs="GHEA Grapalat"/>
          <w:sz w:val="20"/>
          <w:szCs w:val="20"/>
          <w:lang w:val="pt-BR"/>
        </w:rPr>
        <w:t xml:space="preserve">մասնակցում է </w:t>
      </w:r>
      <w:r w:rsidRPr="00E33246">
        <w:rPr>
          <w:rFonts w:ascii="GHEA Grapalat" w:hAnsi="GHEA Grapalat" w:cs="GHEA Grapalat"/>
          <w:sz w:val="20"/>
          <w:szCs w:val="20"/>
          <w:lang w:val="hy-AM"/>
        </w:rPr>
        <w:t>«</w:t>
      </w:r>
      <w:r w:rsidRPr="00E33246">
        <w:rPr>
          <w:rFonts w:ascii="GHEA Grapalat" w:hAnsi="GHEA Grapalat" w:cs="GHEA Grapalat"/>
          <w:b/>
          <w:sz w:val="22"/>
          <w:szCs w:val="20"/>
          <w:u w:val="single"/>
          <w:lang w:val="pt-BR"/>
        </w:rPr>
        <w:t>Երքաղլույս</w:t>
      </w:r>
      <w:r w:rsidRPr="00E33246">
        <w:rPr>
          <w:rFonts w:ascii="GHEA Grapalat" w:hAnsi="GHEA Grapalat" w:cs="GHEA Grapalat"/>
          <w:b/>
          <w:sz w:val="22"/>
          <w:szCs w:val="20"/>
          <w:u w:val="single"/>
          <w:lang w:val="hy-AM"/>
        </w:rPr>
        <w:t>»</w:t>
      </w:r>
      <w:r w:rsidRPr="00E33246">
        <w:rPr>
          <w:rFonts w:ascii="GHEA Grapalat" w:hAnsi="GHEA Grapalat" w:cs="GHEA Grapalat"/>
          <w:b/>
          <w:sz w:val="22"/>
          <w:szCs w:val="20"/>
          <w:u w:val="single"/>
          <w:lang w:val="pt-BR"/>
        </w:rPr>
        <w:t xml:space="preserve"> ՓԲԸ-ի</w:t>
      </w:r>
      <w:r w:rsidRPr="00E33246">
        <w:rPr>
          <w:rFonts w:ascii="GHEA Grapalat" w:hAnsi="GHEA Grapalat" w:cs="GHEA Grapalat"/>
          <w:sz w:val="20"/>
          <w:szCs w:val="20"/>
          <w:lang w:val="pt-BR"/>
        </w:rPr>
        <w:t xml:space="preserve">  (այսուհետ` Պատվիրատու) կողմից կազմակերպված </w:t>
      </w:r>
      <w:r w:rsidRPr="00E33246">
        <w:rPr>
          <w:rFonts w:ascii="GHEA Grapalat" w:hAnsi="GHEA Grapalat"/>
          <w:lang w:val="af-ZA"/>
        </w:rPr>
        <w:t>«</w:t>
      </w:r>
      <w:r w:rsidRPr="00E33246">
        <w:rPr>
          <w:rFonts w:ascii="GHEA Grapalat" w:hAnsi="GHEA Grapalat" w:cs="Sylfaen"/>
          <w:b/>
          <w:lang w:val="hy-AM"/>
        </w:rPr>
        <w:t>ԵՔԼ–ԳՀԾՁԲ</w:t>
      </w:r>
      <w:r w:rsidRPr="00E33246">
        <w:rPr>
          <w:rFonts w:ascii="GHEA Grapalat" w:hAnsi="GHEA Grapalat" w:cs="Sylfaen"/>
          <w:b/>
          <w:lang w:val="es-ES"/>
        </w:rPr>
        <w:t>-</w:t>
      </w:r>
      <w:r w:rsidR="0097605A">
        <w:rPr>
          <w:rFonts w:ascii="GHEA Grapalat" w:hAnsi="GHEA Grapalat" w:cs="Sylfaen"/>
          <w:b/>
          <w:lang w:val="es-ES"/>
        </w:rPr>
        <w:t>26/8</w:t>
      </w:r>
      <w:r w:rsidRPr="00E33246">
        <w:rPr>
          <w:rFonts w:ascii="GHEA Grapalat" w:hAnsi="GHEA Grapalat"/>
          <w:lang w:val="af-ZA"/>
        </w:rPr>
        <w:t>»</w:t>
      </w:r>
      <w:r w:rsidRPr="00E33246">
        <w:rPr>
          <w:rFonts w:ascii="GHEA Grapalat" w:hAnsi="GHEA Grapalat"/>
          <w:lang w:val="es-ES"/>
        </w:rPr>
        <w:t xml:space="preserve"> </w:t>
      </w:r>
      <w:r w:rsidRPr="00E33246">
        <w:rPr>
          <w:rFonts w:ascii="GHEA Grapalat" w:hAnsi="GHEA Grapalat" w:cs="GHEA Grapalat"/>
          <w:sz w:val="20"/>
          <w:szCs w:val="20"/>
          <w:lang w:val="pt-BR"/>
        </w:rPr>
        <w:t>ծածկագրով գնման ընթացակարգին:</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E33246">
        <w:rPr>
          <w:rFonts w:ascii="GHEA Grapalat" w:hAnsi="GHEA Grapalat" w:cs="GHEA Grapalat"/>
          <w:sz w:val="20"/>
          <w:szCs w:val="20"/>
          <w:lang w:val="pt-BR"/>
        </w:rPr>
        <w:t>1.</w:t>
      </w:r>
      <w:r w:rsidR="000149F3" w:rsidRPr="00E33246">
        <w:rPr>
          <w:rFonts w:ascii="GHEA Grapalat" w:hAnsi="GHEA Grapalat" w:cs="GHEA Grapalat"/>
          <w:sz w:val="20"/>
          <w:szCs w:val="20"/>
          <w:lang w:val="pt-BR"/>
        </w:rPr>
        <w:t>2</w:t>
      </w:r>
      <w:r w:rsidRPr="00E33246">
        <w:rPr>
          <w:rFonts w:ascii="GHEA Grapalat" w:hAnsi="GHEA Grapalat" w:cs="GHEA Grapalat"/>
          <w:sz w:val="20"/>
          <w:szCs w:val="20"/>
          <w:lang w:val="pt-BR"/>
        </w:rPr>
        <w:t xml:space="preserve"> </w:t>
      </w:r>
      <w:r w:rsidR="007862B1" w:rsidRPr="00E33246">
        <w:rPr>
          <w:rFonts w:ascii="GHEA Grapalat" w:hAnsi="GHEA Grapalat" w:cs="GHEA Grapalat"/>
          <w:sz w:val="20"/>
          <w:szCs w:val="20"/>
          <w:lang w:val="pt-BR"/>
        </w:rPr>
        <w:t>Որպես գնման ընթացակարգի</w:t>
      </w:r>
      <w:r w:rsidR="007862B1" w:rsidRPr="00064ADD">
        <w:rPr>
          <w:rFonts w:ascii="GHEA Grapalat" w:hAnsi="GHEA Grapalat" w:cs="GHEA Grapalat"/>
          <w:sz w:val="20"/>
          <w:szCs w:val="20"/>
          <w:lang w:val="pt-BR"/>
        </w:rPr>
        <w:t xml:space="preserve">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Default="007862B1" w:rsidP="007862B1">
      <w:pPr>
        <w:jc w:val="both"/>
        <w:rPr>
          <w:rFonts w:ascii="GHEA Grapalat" w:hAnsi="GHEA Grapalat" w:cs="GHEA Grapalat"/>
          <w:sz w:val="20"/>
          <w:szCs w:val="20"/>
          <w:lang w:val="hy-AM"/>
        </w:rPr>
      </w:pPr>
    </w:p>
    <w:p w14:paraId="02B1DF38" w14:textId="77777777" w:rsidR="003D0E0C" w:rsidRPr="00064ADD" w:rsidRDefault="003D0E0C"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F85AE8" w:rsidRPr="00064ADD" w14:paraId="34EA9414" w14:textId="77777777" w:rsidTr="001F5A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7F696A" w14:textId="77777777" w:rsidR="00F85AE8" w:rsidRPr="00064ADD" w:rsidRDefault="00F85AE8" w:rsidP="001F5A77">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BFBC612" w14:textId="77777777" w:rsidR="00F85AE8" w:rsidRPr="00064ADD" w:rsidRDefault="00F85AE8" w:rsidP="001F5A77">
            <w:pPr>
              <w:jc w:val="center"/>
              <w:rPr>
                <w:rFonts w:ascii="GHEA Grapalat" w:hAnsi="GHEA Grapalat" w:cs="Arial"/>
                <w:bCs/>
                <w:i/>
                <w:sz w:val="20"/>
                <w:szCs w:val="20"/>
              </w:rPr>
            </w:pPr>
          </w:p>
        </w:tc>
      </w:tr>
      <w:tr w:rsidR="00F85AE8" w:rsidRPr="00064ADD" w14:paraId="7204E045" w14:textId="77777777" w:rsidTr="001F5A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3FA0B4" w14:textId="77777777" w:rsidR="00F85AE8" w:rsidRPr="00064ADD" w:rsidRDefault="00F85AE8" w:rsidP="001F5A77">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F85AE8" w:rsidRPr="00064ADD" w14:paraId="27B86EF0" w14:textId="77777777" w:rsidTr="001F5A7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1CB0D3" w14:textId="77777777" w:rsidR="00F85AE8" w:rsidRPr="00064ADD" w:rsidRDefault="00F85AE8" w:rsidP="001F5A77">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F85AE8" w:rsidRPr="00064ADD" w14:paraId="226D3067" w14:textId="77777777" w:rsidTr="001F5A7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84B052" w14:textId="77777777" w:rsidR="00F85AE8" w:rsidRPr="00064ADD" w:rsidRDefault="00F85AE8" w:rsidP="001F5A77">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F85AE8" w:rsidRPr="00064ADD" w14:paraId="18B4A94D" w14:textId="77777777" w:rsidTr="001F5A7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E6A780" w14:textId="77777777" w:rsidR="00F85AE8" w:rsidRPr="00064ADD" w:rsidRDefault="00F85AE8" w:rsidP="001F5A77">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F85AE8" w:rsidRPr="00064ADD" w14:paraId="6C2A29D5" w14:textId="77777777" w:rsidTr="001F5A7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CFB39B" w14:textId="77777777" w:rsidR="00F85AE8" w:rsidRPr="00064ADD" w:rsidRDefault="00F85AE8" w:rsidP="001F5A77">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F85AE8" w:rsidRPr="00064ADD" w14:paraId="4631FE6E" w14:textId="77777777" w:rsidTr="001F5A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93B921" w14:textId="77777777" w:rsidR="00F85AE8" w:rsidRPr="00064ADD" w:rsidRDefault="00F85AE8" w:rsidP="001F5A77">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F85AE8" w:rsidRPr="00064ADD" w14:paraId="57127AD3" w14:textId="77777777" w:rsidTr="001F5A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FA9AD4" w14:textId="77777777" w:rsidR="00F85AE8" w:rsidRPr="00064ADD" w:rsidRDefault="00F85AE8" w:rsidP="001F5A77">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85AE8" w:rsidRPr="00064ADD" w14:paraId="1DE15BF8" w14:textId="77777777" w:rsidTr="001F5A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FED940" w14:textId="77777777" w:rsidR="00F85AE8" w:rsidRPr="00064ADD" w:rsidRDefault="00F85AE8" w:rsidP="001F5A77">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F85AE8" w:rsidRPr="00064ADD" w14:paraId="22F037E1" w14:textId="77777777" w:rsidTr="001F5A7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920C56" w14:textId="77777777" w:rsidR="00F85AE8" w:rsidRPr="00064ADD" w:rsidRDefault="00F85AE8" w:rsidP="001F5A77">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F85AE8" w:rsidRPr="00064ADD" w14:paraId="3193C06D" w14:textId="77777777" w:rsidTr="001F5A7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9C7725" w14:textId="77777777" w:rsidR="00F85AE8" w:rsidRPr="00064ADD" w:rsidRDefault="00F85AE8" w:rsidP="001F5A77">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F85AE8" w:rsidRPr="00064ADD" w14:paraId="09CA0081" w14:textId="77777777" w:rsidTr="001F5A7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49E45A" w14:textId="77777777" w:rsidR="00F85AE8" w:rsidRPr="00064ADD" w:rsidRDefault="00F85AE8" w:rsidP="001F5A7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F85AE8" w:rsidRPr="00064ADD" w14:paraId="07E00AC8" w14:textId="77777777" w:rsidTr="001F5A7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203FF" w14:textId="77777777" w:rsidR="00F85AE8" w:rsidRPr="00064ADD" w:rsidRDefault="00F85AE8" w:rsidP="001F5A7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F85AE8" w:rsidRPr="00064ADD" w14:paraId="5CA6318A" w14:textId="77777777" w:rsidTr="001F5A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0A5686" w14:textId="77777777" w:rsidR="00F85AE8" w:rsidRPr="00064ADD" w:rsidRDefault="00F85AE8" w:rsidP="001F5A77">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F85AE8" w:rsidRPr="00064ADD" w14:paraId="6FD468F9" w14:textId="77777777" w:rsidTr="001F5A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C75352" w14:textId="77777777" w:rsidR="00F85AE8" w:rsidRPr="00064ADD" w:rsidRDefault="00F85AE8" w:rsidP="001F5A77">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F85AE8" w:rsidRPr="00064ADD" w14:paraId="27208814" w14:textId="77777777" w:rsidTr="001F5A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CBFFC9" w14:textId="77777777" w:rsidR="00F85AE8" w:rsidRPr="00064ADD" w:rsidRDefault="00F85AE8" w:rsidP="001F5A77">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F85AE8" w:rsidRPr="00064ADD" w14:paraId="7E072578" w14:textId="77777777" w:rsidTr="001F5A7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113ABD" w14:textId="77777777" w:rsidR="00F85AE8" w:rsidRPr="00064ADD" w:rsidRDefault="00F85AE8" w:rsidP="001F5A77">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(որակավորման 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F85AE8" w:rsidRPr="00064ADD" w14:paraId="644AF7E4" w14:textId="77777777" w:rsidTr="001F5A77">
        <w:trPr>
          <w:trHeight w:val="424"/>
        </w:trPr>
        <w:tc>
          <w:tcPr>
            <w:tcW w:w="10980" w:type="dxa"/>
            <w:gridSpan w:val="2"/>
            <w:tcBorders>
              <w:top w:val="single" w:sz="4" w:space="0" w:color="auto"/>
              <w:left w:val="single" w:sz="4" w:space="0" w:color="auto"/>
              <w:right w:val="single" w:sz="4" w:space="0" w:color="000000"/>
            </w:tcBorders>
            <w:noWrap/>
            <w:vAlign w:val="bottom"/>
          </w:tcPr>
          <w:p w14:paraId="7335715D" w14:textId="77777777" w:rsidR="00F85AE8" w:rsidRPr="00064ADD" w:rsidRDefault="00F85AE8" w:rsidP="001F5A77">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tc>
      </w:tr>
      <w:tr w:rsidR="00F85AE8" w:rsidRPr="00064ADD" w14:paraId="4FD1F0A5" w14:textId="77777777" w:rsidTr="001F5A77">
        <w:trPr>
          <w:trHeight w:val="41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14D074" w14:textId="77777777" w:rsidR="00F85AE8" w:rsidRPr="00064ADD" w:rsidRDefault="00F85AE8" w:rsidP="001F5A77">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588DB7D3" w14:textId="77777777" w:rsidR="00F85AE8" w:rsidRPr="00064ADD" w:rsidRDefault="00F85AE8" w:rsidP="001F5A77">
            <w:pPr>
              <w:rPr>
                <w:rFonts w:ascii="GHEA Grapalat" w:hAnsi="GHEA Grapalat" w:cs="Sylfaen"/>
                <w:sz w:val="20"/>
                <w:szCs w:val="20"/>
                <w:lang w:val="ru-RU"/>
              </w:rPr>
            </w:pPr>
          </w:p>
        </w:tc>
      </w:tr>
      <w:tr w:rsidR="00F85AE8" w:rsidRPr="00064ADD" w14:paraId="0707855C" w14:textId="77777777" w:rsidTr="001F5A77">
        <w:trPr>
          <w:trHeight w:val="42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09BF5C" w14:textId="77777777" w:rsidR="00F85AE8" w:rsidRPr="00064ADD" w:rsidRDefault="00F85AE8" w:rsidP="001F5A77">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44FF08F5" w14:textId="77777777" w:rsidR="00F85AE8" w:rsidRPr="00064ADD" w:rsidRDefault="00F85AE8" w:rsidP="001F5A77">
            <w:pPr>
              <w:rPr>
                <w:rFonts w:ascii="GHEA Grapalat" w:hAnsi="GHEA Grapalat" w:cs="Sylfaen"/>
                <w:sz w:val="20"/>
                <w:szCs w:val="20"/>
                <w:lang w:val="hy-AM"/>
              </w:rPr>
            </w:pPr>
          </w:p>
        </w:tc>
      </w:tr>
      <w:tr w:rsidR="00F85AE8" w:rsidRPr="00064ADD" w14:paraId="2C5165AF" w14:textId="77777777" w:rsidTr="001F5A77">
        <w:trPr>
          <w:trHeight w:val="2194"/>
        </w:trPr>
        <w:tc>
          <w:tcPr>
            <w:tcW w:w="5616" w:type="dxa"/>
            <w:tcBorders>
              <w:top w:val="nil"/>
              <w:left w:val="single" w:sz="4" w:space="0" w:color="auto"/>
              <w:bottom w:val="single" w:sz="4" w:space="0" w:color="auto"/>
              <w:right w:val="single" w:sz="4" w:space="0" w:color="auto"/>
            </w:tcBorders>
            <w:noWrap/>
            <w:vAlign w:val="bottom"/>
          </w:tcPr>
          <w:p w14:paraId="4693D28B" w14:textId="77777777" w:rsidR="00F85AE8" w:rsidRPr="00064ADD" w:rsidRDefault="00F85AE8" w:rsidP="001F5A77">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3000FA36" w14:textId="77777777" w:rsidR="00F85AE8" w:rsidRPr="00064ADD" w:rsidRDefault="00F85AE8" w:rsidP="001F5A77">
            <w:pPr>
              <w:rPr>
                <w:rFonts w:ascii="GHEA Grapalat" w:hAnsi="GHEA Grapalat" w:cs="Sylfaen"/>
                <w:sz w:val="20"/>
                <w:szCs w:val="20"/>
              </w:rPr>
            </w:pPr>
          </w:p>
          <w:p w14:paraId="308BA9AF" w14:textId="77777777" w:rsidR="00F85AE8" w:rsidRPr="00064ADD" w:rsidRDefault="00F85AE8" w:rsidP="001F5A77">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8F95DA9" w14:textId="77777777" w:rsidR="00F85AE8" w:rsidRPr="00064ADD" w:rsidRDefault="00F85AE8" w:rsidP="001F5A77">
            <w:pPr>
              <w:rPr>
                <w:rFonts w:ascii="GHEA Grapalat" w:hAnsi="GHEA Grapalat" w:cs="Tahoma"/>
                <w:color w:val="000000"/>
                <w:sz w:val="20"/>
                <w:szCs w:val="20"/>
              </w:rPr>
            </w:pPr>
          </w:p>
          <w:p w14:paraId="118B1A5A" w14:textId="77777777" w:rsidR="00F85AE8" w:rsidRPr="00064ADD" w:rsidRDefault="00F85AE8" w:rsidP="001F5A77">
            <w:pPr>
              <w:rPr>
                <w:rFonts w:ascii="GHEA Grapalat" w:hAnsi="GHEA Grapalat" w:cs="Sylfaen"/>
                <w:sz w:val="20"/>
                <w:szCs w:val="20"/>
              </w:rPr>
            </w:pPr>
          </w:p>
          <w:p w14:paraId="207EAF36" w14:textId="77777777" w:rsidR="00F85AE8" w:rsidRPr="00064ADD" w:rsidRDefault="00F85AE8" w:rsidP="001F5A77">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37146D28" w14:textId="77777777" w:rsidR="00F85AE8" w:rsidRPr="00064ADD" w:rsidRDefault="00F85AE8" w:rsidP="001F5A77">
            <w:pPr>
              <w:rPr>
                <w:rFonts w:ascii="GHEA Grapalat" w:hAnsi="GHEA Grapalat" w:cs="Sylfaen"/>
                <w:sz w:val="20"/>
                <w:szCs w:val="20"/>
              </w:rPr>
            </w:pPr>
          </w:p>
          <w:p w14:paraId="25AC5666" w14:textId="77777777" w:rsidR="00F85AE8" w:rsidRPr="00064ADD" w:rsidRDefault="00F85AE8" w:rsidP="001F5A77">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5F7B49BD" w14:textId="77777777" w:rsidR="00F85AE8" w:rsidRPr="00064ADD" w:rsidRDefault="00F85AE8" w:rsidP="001F5A77">
            <w:pPr>
              <w:rPr>
                <w:rFonts w:ascii="GHEA Grapalat" w:hAnsi="GHEA Grapalat" w:cs="Sylfaen"/>
                <w:sz w:val="20"/>
                <w:szCs w:val="20"/>
              </w:rPr>
            </w:pPr>
            <w:r w:rsidRPr="00064ADD">
              <w:rPr>
                <w:rFonts w:ascii="GHEA Grapalat" w:hAnsi="GHEA Grapalat" w:cs="Sylfaen"/>
                <w:sz w:val="20"/>
                <w:szCs w:val="20"/>
              </w:rPr>
              <w:t xml:space="preserve">                                                                             Կ.Տ.</w:t>
            </w:r>
          </w:p>
          <w:p w14:paraId="17C8CAD4" w14:textId="77777777" w:rsidR="00F85AE8" w:rsidRPr="00064ADD" w:rsidRDefault="00F85AE8" w:rsidP="001F5A7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D19E177" w14:textId="77777777" w:rsidR="00F85AE8" w:rsidRPr="00064ADD" w:rsidRDefault="00F85AE8" w:rsidP="001F5A77">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34EB396B" w14:textId="77777777" w:rsidR="00F85AE8" w:rsidRPr="00064ADD" w:rsidRDefault="00F85AE8" w:rsidP="001F5A77">
            <w:pPr>
              <w:jc w:val="right"/>
              <w:rPr>
                <w:rFonts w:ascii="GHEA Grapalat" w:hAnsi="GHEA Grapalat" w:cs="Sylfaen"/>
                <w:sz w:val="20"/>
                <w:szCs w:val="20"/>
              </w:rPr>
            </w:pPr>
          </w:p>
          <w:p w14:paraId="3F0697A3" w14:textId="77777777" w:rsidR="00F85AE8" w:rsidRPr="00064ADD" w:rsidRDefault="00F85AE8" w:rsidP="001F5A77">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7AF412EA" w14:textId="77777777" w:rsidR="00F85AE8" w:rsidRPr="00064ADD" w:rsidRDefault="00F85AE8" w:rsidP="001F5A77">
            <w:pPr>
              <w:jc w:val="right"/>
              <w:rPr>
                <w:rFonts w:ascii="GHEA Grapalat" w:hAnsi="GHEA Grapalat" w:cs="Tahoma"/>
                <w:color w:val="000000"/>
                <w:sz w:val="20"/>
                <w:szCs w:val="20"/>
              </w:rPr>
            </w:pPr>
          </w:p>
          <w:p w14:paraId="00869EE3" w14:textId="77777777" w:rsidR="00F85AE8" w:rsidRPr="00064ADD" w:rsidRDefault="00F85AE8" w:rsidP="001F5A77">
            <w:pPr>
              <w:jc w:val="right"/>
              <w:rPr>
                <w:rFonts w:ascii="GHEA Grapalat" w:hAnsi="GHEA Grapalat" w:cs="Tahoma"/>
                <w:color w:val="000000"/>
                <w:sz w:val="20"/>
                <w:szCs w:val="20"/>
              </w:rPr>
            </w:pPr>
          </w:p>
          <w:p w14:paraId="478A11F4" w14:textId="77777777" w:rsidR="00F85AE8" w:rsidRPr="00064ADD" w:rsidRDefault="00F85AE8" w:rsidP="001F5A77">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6DF8CEB" w14:textId="77777777" w:rsidR="00F85AE8" w:rsidRPr="00064ADD" w:rsidRDefault="00F85AE8" w:rsidP="001F5A77">
            <w:pPr>
              <w:jc w:val="right"/>
              <w:rPr>
                <w:rFonts w:ascii="GHEA Grapalat" w:hAnsi="GHEA Grapalat" w:cs="Sylfaen"/>
                <w:sz w:val="20"/>
                <w:szCs w:val="20"/>
              </w:rPr>
            </w:pPr>
          </w:p>
          <w:p w14:paraId="192DD90F" w14:textId="77777777" w:rsidR="00F85AE8" w:rsidRPr="00064ADD" w:rsidRDefault="00F85AE8" w:rsidP="001F5A77">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0EECC515" w14:textId="77777777" w:rsidR="00F85AE8" w:rsidRPr="00064ADD" w:rsidRDefault="00F85AE8" w:rsidP="001F5A77">
            <w:pPr>
              <w:jc w:val="right"/>
              <w:rPr>
                <w:rFonts w:ascii="GHEA Grapalat" w:hAnsi="GHEA Grapalat" w:cs="Sylfaen"/>
                <w:sz w:val="20"/>
                <w:szCs w:val="20"/>
              </w:rPr>
            </w:pPr>
          </w:p>
        </w:tc>
      </w:tr>
      <w:tr w:rsidR="00F85AE8" w:rsidRPr="00064ADD" w14:paraId="7EA2DA3E" w14:textId="77777777" w:rsidTr="001F5A77">
        <w:trPr>
          <w:trHeight w:val="2058"/>
        </w:trPr>
        <w:tc>
          <w:tcPr>
            <w:tcW w:w="5616" w:type="dxa"/>
            <w:tcBorders>
              <w:top w:val="single" w:sz="4" w:space="0" w:color="auto"/>
              <w:left w:val="single" w:sz="4" w:space="0" w:color="auto"/>
              <w:right w:val="single" w:sz="4" w:space="0" w:color="auto"/>
            </w:tcBorders>
            <w:noWrap/>
            <w:vAlign w:val="bottom"/>
          </w:tcPr>
          <w:p w14:paraId="49B6C71C" w14:textId="77777777" w:rsidR="00F85AE8" w:rsidRPr="00064ADD" w:rsidRDefault="00F85AE8" w:rsidP="001F5A77">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04016387" w14:textId="77777777" w:rsidR="00F85AE8" w:rsidRPr="00064ADD" w:rsidRDefault="00F85AE8" w:rsidP="001F5A77">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4453EA2A" w14:textId="77777777" w:rsidR="00F85AE8" w:rsidRPr="00064ADD" w:rsidRDefault="00F85AE8" w:rsidP="001F5A77">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624B28F8" w14:textId="77777777" w:rsidR="00F85AE8" w:rsidRPr="00064ADD" w:rsidRDefault="00F85AE8" w:rsidP="001F5A77">
            <w:pPr>
              <w:rPr>
                <w:rFonts w:ascii="GHEA Grapalat" w:hAnsi="GHEA Grapalat" w:cs="Sylfaen"/>
                <w:sz w:val="20"/>
                <w:szCs w:val="20"/>
              </w:rPr>
            </w:pPr>
            <w:r w:rsidRPr="00064ADD">
              <w:rPr>
                <w:rFonts w:ascii="GHEA Grapalat" w:hAnsi="GHEA Grapalat" w:cs="Sylfaen"/>
                <w:sz w:val="20"/>
                <w:szCs w:val="20"/>
              </w:rPr>
              <w:t xml:space="preserve">  </w:t>
            </w:r>
          </w:p>
          <w:p w14:paraId="786F9885" w14:textId="77777777" w:rsidR="00F85AE8" w:rsidRPr="00064ADD" w:rsidRDefault="00F85AE8" w:rsidP="001F5A77">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6C3B0BC4" w14:textId="77777777" w:rsidR="00F85AE8" w:rsidRPr="00064ADD" w:rsidRDefault="00F85AE8" w:rsidP="001F5A77">
            <w:pPr>
              <w:rPr>
                <w:rFonts w:ascii="GHEA Grapalat" w:hAnsi="GHEA Grapalat" w:cs="Tahoma"/>
                <w:color w:val="000000"/>
                <w:sz w:val="20"/>
                <w:szCs w:val="20"/>
              </w:rPr>
            </w:pPr>
          </w:p>
          <w:p w14:paraId="303F5C4F" w14:textId="77777777" w:rsidR="00F85AE8" w:rsidRPr="00064ADD" w:rsidRDefault="00F85AE8" w:rsidP="001F5A77">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9C51127" w14:textId="77777777" w:rsidR="00F85AE8" w:rsidRPr="00064ADD" w:rsidRDefault="00F85AE8" w:rsidP="001F5A77">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82FBF76" w14:textId="77777777" w:rsidR="00F85AE8" w:rsidRPr="00064ADD" w:rsidRDefault="00F85AE8" w:rsidP="001F5A77">
            <w:pPr>
              <w:jc w:val="right"/>
              <w:rPr>
                <w:rFonts w:ascii="GHEA Grapalat" w:hAnsi="GHEA Grapalat" w:cs="Tahoma"/>
                <w:color w:val="000000"/>
                <w:sz w:val="20"/>
                <w:szCs w:val="20"/>
              </w:rPr>
            </w:pPr>
          </w:p>
          <w:p w14:paraId="0AD0F7D9" w14:textId="77777777" w:rsidR="00F85AE8" w:rsidRPr="00064ADD" w:rsidRDefault="00F85AE8" w:rsidP="001F5A77">
            <w:pPr>
              <w:jc w:val="right"/>
              <w:rPr>
                <w:rFonts w:ascii="GHEA Grapalat" w:hAnsi="GHEA Grapalat" w:cs="Tahoma"/>
                <w:color w:val="000000"/>
                <w:sz w:val="20"/>
                <w:szCs w:val="20"/>
              </w:rPr>
            </w:pPr>
          </w:p>
          <w:p w14:paraId="0DC0FB7A" w14:textId="77777777" w:rsidR="00F85AE8" w:rsidRPr="00064ADD" w:rsidRDefault="00F85AE8" w:rsidP="001F5A77">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F7C4146" w14:textId="77777777" w:rsidR="00F85AE8" w:rsidRPr="00064ADD" w:rsidRDefault="00F85AE8" w:rsidP="001F5A77">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CE0FEFC" w14:textId="77777777" w:rsidR="00F85AE8" w:rsidRPr="00064ADD" w:rsidRDefault="00F85AE8" w:rsidP="001F5A77">
            <w:pPr>
              <w:jc w:val="right"/>
              <w:rPr>
                <w:rFonts w:ascii="GHEA Grapalat" w:hAnsi="GHEA Grapalat" w:cs="Arial"/>
                <w:sz w:val="20"/>
                <w:szCs w:val="20"/>
                <w:lang w:val="hy-AM"/>
              </w:rPr>
            </w:pPr>
          </w:p>
        </w:tc>
      </w:tr>
      <w:tr w:rsidR="00F85AE8" w:rsidRPr="00064ADD" w14:paraId="00EE9908" w14:textId="77777777" w:rsidTr="001F5A77">
        <w:trPr>
          <w:trHeight w:val="1575"/>
        </w:trPr>
        <w:tc>
          <w:tcPr>
            <w:tcW w:w="5616" w:type="dxa"/>
            <w:tcBorders>
              <w:top w:val="nil"/>
              <w:left w:val="single" w:sz="4" w:space="0" w:color="auto"/>
              <w:bottom w:val="single" w:sz="4" w:space="0" w:color="auto"/>
              <w:right w:val="single" w:sz="4" w:space="0" w:color="auto"/>
            </w:tcBorders>
            <w:noWrap/>
            <w:vAlign w:val="bottom"/>
          </w:tcPr>
          <w:p w14:paraId="489B6E6A" w14:textId="77777777" w:rsidR="00F85AE8" w:rsidRPr="00064ADD" w:rsidRDefault="00F85AE8" w:rsidP="001F5A77">
            <w:pPr>
              <w:rPr>
                <w:rFonts w:ascii="GHEA Grapalat" w:hAnsi="GHEA Grapalat" w:cs="Sylfaen"/>
                <w:sz w:val="20"/>
                <w:szCs w:val="20"/>
              </w:rPr>
            </w:pPr>
            <w:r w:rsidRPr="00064ADD">
              <w:rPr>
                <w:rFonts w:ascii="GHEA Grapalat" w:hAnsi="GHEA Grapalat" w:cs="Sylfaen"/>
                <w:sz w:val="20"/>
                <w:szCs w:val="20"/>
              </w:rPr>
              <w:t>24.բ.                                                       Կ.Տ.</w:t>
            </w:r>
          </w:p>
          <w:p w14:paraId="0DE7B5F2" w14:textId="77777777" w:rsidR="00F85AE8" w:rsidRPr="00064ADD" w:rsidRDefault="00F85AE8" w:rsidP="001F5A77">
            <w:pPr>
              <w:rPr>
                <w:rFonts w:ascii="GHEA Grapalat" w:hAnsi="GHEA Grapalat" w:cs="Sylfaen"/>
                <w:sz w:val="20"/>
                <w:szCs w:val="20"/>
              </w:rPr>
            </w:pPr>
          </w:p>
          <w:p w14:paraId="0D3BCBCD" w14:textId="77777777" w:rsidR="00F85AE8" w:rsidRPr="00064ADD" w:rsidRDefault="00F85AE8" w:rsidP="001F5A77">
            <w:pPr>
              <w:rPr>
                <w:rFonts w:ascii="GHEA Grapalat" w:hAnsi="GHEA Grapalat" w:cs="Sylfaen"/>
                <w:sz w:val="20"/>
                <w:szCs w:val="20"/>
              </w:rPr>
            </w:pPr>
          </w:p>
          <w:p w14:paraId="4A062481" w14:textId="77777777" w:rsidR="00F85AE8" w:rsidRPr="00064ADD" w:rsidRDefault="00F85AE8" w:rsidP="001F5A77">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68B34912" w14:textId="77777777" w:rsidR="00F85AE8" w:rsidRPr="00064ADD" w:rsidRDefault="00F85AE8" w:rsidP="001F5A7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1071A12" w14:textId="77777777" w:rsidR="00F85AE8" w:rsidRPr="00064ADD" w:rsidRDefault="00F85AE8" w:rsidP="001F5A77">
            <w:pPr>
              <w:rPr>
                <w:rFonts w:ascii="GHEA Grapalat" w:hAnsi="GHEA Grapalat" w:cs="Sylfaen"/>
                <w:sz w:val="20"/>
                <w:szCs w:val="20"/>
              </w:rPr>
            </w:pPr>
            <w:r w:rsidRPr="00064ADD">
              <w:rPr>
                <w:rFonts w:ascii="GHEA Grapalat" w:hAnsi="GHEA Grapalat" w:cs="Sylfaen"/>
                <w:sz w:val="20"/>
                <w:szCs w:val="20"/>
              </w:rPr>
              <w:t xml:space="preserve">23.բ.                                                                 Կ.Տ.    </w:t>
            </w:r>
          </w:p>
          <w:p w14:paraId="487FF8E8" w14:textId="77777777" w:rsidR="00F85AE8" w:rsidRPr="00064ADD" w:rsidRDefault="00F85AE8" w:rsidP="001F5A77">
            <w:pPr>
              <w:rPr>
                <w:rFonts w:ascii="GHEA Grapalat" w:hAnsi="GHEA Grapalat" w:cs="Sylfaen"/>
                <w:sz w:val="20"/>
                <w:szCs w:val="20"/>
              </w:rPr>
            </w:pPr>
          </w:p>
          <w:p w14:paraId="707CCA59" w14:textId="77777777" w:rsidR="00F85AE8" w:rsidRPr="00064ADD" w:rsidRDefault="00F85AE8" w:rsidP="001F5A77">
            <w:pPr>
              <w:rPr>
                <w:rFonts w:ascii="GHEA Grapalat" w:hAnsi="GHEA Grapalat" w:cs="Sylfaen"/>
                <w:sz w:val="20"/>
                <w:szCs w:val="20"/>
              </w:rPr>
            </w:pPr>
            <w:r w:rsidRPr="00064ADD">
              <w:rPr>
                <w:rFonts w:ascii="GHEA Grapalat" w:hAnsi="GHEA Grapalat" w:cs="Sylfaen"/>
                <w:sz w:val="20"/>
                <w:szCs w:val="20"/>
              </w:rPr>
              <w:t xml:space="preserve">                     </w:t>
            </w:r>
          </w:p>
          <w:p w14:paraId="7E6BB203" w14:textId="77777777" w:rsidR="00F85AE8" w:rsidRPr="00064ADD" w:rsidRDefault="00F85AE8" w:rsidP="001F5A77">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4991CB2" w14:textId="77777777" w:rsidR="00F85AE8" w:rsidRPr="00064ADD" w:rsidRDefault="00F85AE8" w:rsidP="001F5A77">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A19F938" w14:textId="77777777" w:rsidR="008F47EE" w:rsidRDefault="00595213" w:rsidP="008F47E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517AD99F" w:rsidR="00631658" w:rsidRPr="00064ADD" w:rsidRDefault="00631658" w:rsidP="008F47EE">
      <w:pPr>
        <w:tabs>
          <w:tab w:val="left" w:pos="540"/>
        </w:tabs>
        <w:autoSpaceDE w:val="0"/>
        <w:autoSpaceDN w:val="0"/>
        <w:adjustRightInd w:val="0"/>
        <w:spacing w:before="100" w:beforeAutospacing="1" w:after="100" w:afterAutospacing="1"/>
        <w:contextualSpacing/>
        <w:jc w:val="both"/>
        <w:rPr>
          <w:rFonts w:ascii="GHEA Grapalat" w:hAnsi="GHEA Grapalat"/>
          <w:b/>
          <w:sz w:val="22"/>
          <w:szCs w:val="22"/>
          <w:lang w:val="nl-NL"/>
        </w:rPr>
      </w:pP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97605A"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97605A"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97605A"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97605A"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97605A"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B65AE51" w14:textId="02DE3075" w:rsidR="00EA25A4" w:rsidRDefault="00631658" w:rsidP="006B24F0">
      <w:pPr>
        <w:pStyle w:val="BodyTextIndent3"/>
        <w:spacing w:line="240" w:lineRule="auto"/>
        <w:jc w:val="right"/>
        <w:rPr>
          <w:rFonts w:ascii="GHEA Grapalat" w:hAnsi="GHEA Grapalat" w:cs="Sylfaen"/>
          <w:b/>
          <w:lang w:val="hy-AM"/>
        </w:rPr>
      </w:pPr>
      <w:r w:rsidRPr="00064ADD">
        <w:rPr>
          <w:rFonts w:ascii="GHEA Grapalat" w:hAnsi="GHEA Grapalat"/>
          <w:b/>
          <w:lang w:val="hy-AM"/>
        </w:rPr>
        <w:br w:type="page"/>
      </w:r>
      <w:r w:rsidR="006B24F0">
        <w:rPr>
          <w:rFonts w:ascii="GHEA Grapalat" w:hAnsi="GHEA Grapalat" w:cs="Sylfaen"/>
          <w:b/>
          <w:lang w:val="hy-AM"/>
        </w:rPr>
        <w:lastRenderedPageBreak/>
        <w:t xml:space="preserve"> </w:t>
      </w:r>
    </w:p>
    <w:p w14:paraId="05869827" w14:textId="77777777" w:rsidR="006B24F0" w:rsidRPr="002762FA" w:rsidRDefault="006B24F0" w:rsidP="006B24F0">
      <w:pPr>
        <w:pStyle w:val="BodyTextIndent3"/>
        <w:spacing w:line="240" w:lineRule="auto"/>
        <w:jc w:val="right"/>
        <w:rPr>
          <w:rFonts w:ascii="GHEA Grapalat" w:hAnsi="GHEA Grapalat" w:cs="Sylfaen"/>
          <w:b/>
          <w:lang w:val="hy-AM"/>
        </w:rPr>
      </w:pPr>
      <w:r w:rsidRPr="002762FA">
        <w:rPr>
          <w:rFonts w:ascii="GHEA Grapalat" w:hAnsi="GHEA Grapalat" w:cs="Sylfaen"/>
          <w:b/>
          <w:lang w:val="hy-AM"/>
        </w:rPr>
        <w:t>Հավելված 5.1</w:t>
      </w:r>
    </w:p>
    <w:p w14:paraId="1787B602" w14:textId="25CD1C40" w:rsidR="006B24F0" w:rsidRPr="002762FA" w:rsidRDefault="006B24F0" w:rsidP="006B24F0">
      <w:pPr>
        <w:pStyle w:val="BodyTextIndent3"/>
        <w:spacing w:line="240" w:lineRule="auto"/>
        <w:jc w:val="right"/>
        <w:rPr>
          <w:rFonts w:ascii="GHEA Grapalat" w:hAnsi="GHEA Grapalat" w:cs="Arial"/>
          <w:b/>
          <w:lang w:val="es-ES"/>
        </w:rPr>
      </w:pPr>
      <w:r w:rsidRPr="002762FA">
        <w:rPr>
          <w:rFonts w:ascii="GHEA Grapalat" w:hAnsi="GHEA Grapalat"/>
          <w:sz w:val="24"/>
          <w:szCs w:val="24"/>
          <w:lang w:val="af-ZA"/>
        </w:rPr>
        <w:t>«</w:t>
      </w:r>
      <w:r w:rsidRPr="002762FA">
        <w:rPr>
          <w:rFonts w:ascii="GHEA Grapalat" w:hAnsi="GHEA Grapalat" w:cs="Sylfaen"/>
          <w:b/>
          <w:lang w:val="hy-AM"/>
        </w:rPr>
        <w:t>ԵՔԼ-ԳՀԾՁԲ</w:t>
      </w:r>
      <w:r w:rsidRPr="002762FA">
        <w:rPr>
          <w:rFonts w:ascii="GHEA Grapalat" w:hAnsi="GHEA Grapalat" w:cs="Sylfaen"/>
          <w:b/>
          <w:lang w:val="es-ES"/>
        </w:rPr>
        <w:t>-</w:t>
      </w:r>
      <w:r w:rsidR="0097605A">
        <w:rPr>
          <w:rFonts w:ascii="GHEA Grapalat" w:hAnsi="GHEA Grapalat" w:cs="Sylfaen"/>
          <w:b/>
          <w:lang w:val="es-ES"/>
        </w:rPr>
        <w:t>26/8</w:t>
      </w:r>
      <w:r w:rsidRPr="002762FA">
        <w:rPr>
          <w:rFonts w:ascii="GHEA Grapalat" w:hAnsi="GHEA Grapalat"/>
          <w:sz w:val="24"/>
          <w:szCs w:val="24"/>
          <w:lang w:val="af-ZA"/>
        </w:rPr>
        <w:t>»</w:t>
      </w:r>
      <w:r w:rsidRPr="002762FA">
        <w:rPr>
          <w:rFonts w:ascii="GHEA Grapalat" w:hAnsi="GHEA Grapalat"/>
          <w:b/>
          <w:lang w:val="es-ES"/>
        </w:rPr>
        <w:t xml:space="preserve">  </w:t>
      </w:r>
      <w:r w:rsidRPr="002762FA">
        <w:rPr>
          <w:rFonts w:ascii="GHEA Grapalat" w:hAnsi="GHEA Grapalat" w:cs="Sylfaen"/>
          <w:b/>
          <w:lang w:val="es-ES"/>
        </w:rPr>
        <w:t>ծածկագրով</w:t>
      </w:r>
    </w:p>
    <w:p w14:paraId="4C5E3A26" w14:textId="77777777" w:rsidR="006B24F0" w:rsidRPr="002762FA" w:rsidRDefault="006B24F0" w:rsidP="006B24F0">
      <w:pPr>
        <w:pStyle w:val="BodyTextIndent3"/>
        <w:spacing w:line="240" w:lineRule="auto"/>
        <w:jc w:val="right"/>
        <w:rPr>
          <w:rFonts w:ascii="GHEA Grapalat" w:hAnsi="GHEA Grapalat" w:cs="Arial"/>
          <w:b/>
          <w:lang w:val="es-ES"/>
        </w:rPr>
      </w:pPr>
      <w:r w:rsidRPr="002762FA">
        <w:rPr>
          <w:rFonts w:ascii="GHEA Grapalat" w:hAnsi="GHEA Grapalat" w:cs="Sylfaen"/>
          <w:b/>
          <w:lang w:val="hy-AM"/>
        </w:rPr>
        <w:t>գնանշման</w:t>
      </w:r>
      <w:r w:rsidRPr="002762FA">
        <w:rPr>
          <w:rFonts w:ascii="GHEA Grapalat" w:hAnsi="GHEA Grapalat" w:cs="Sylfaen"/>
          <w:b/>
          <w:lang w:val="es-ES"/>
        </w:rPr>
        <w:t xml:space="preserve"> </w:t>
      </w:r>
      <w:r w:rsidRPr="002762FA">
        <w:rPr>
          <w:rFonts w:ascii="GHEA Grapalat" w:hAnsi="GHEA Grapalat" w:cs="Sylfaen"/>
          <w:b/>
          <w:lang w:val="hy-AM"/>
        </w:rPr>
        <w:t>հարցման</w:t>
      </w:r>
      <w:r w:rsidRPr="002762FA">
        <w:rPr>
          <w:rFonts w:ascii="GHEA Grapalat" w:hAnsi="GHEA Grapalat" w:cs="Sylfaen"/>
          <w:b/>
          <w:lang w:val="es-ES"/>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AA30C8"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r>
      <w:r w:rsidRPr="00AA30C8">
        <w:rPr>
          <w:rFonts w:ascii="GHEA Grapalat" w:hAnsi="GHEA Grapalat" w:cs="GHEA Grapalat"/>
          <w:sz w:val="20"/>
          <w:szCs w:val="20"/>
          <w:lang w:val="pt-BR"/>
        </w:rPr>
        <w:t xml:space="preserve">                               </w:t>
      </w:r>
    </w:p>
    <w:p w14:paraId="7EA94E3E" w14:textId="423F205F" w:rsidR="006B24F0" w:rsidRPr="00AA30C8" w:rsidRDefault="006B24F0" w:rsidP="006B24F0">
      <w:pPr>
        <w:ind w:left="426"/>
        <w:jc w:val="both"/>
        <w:rPr>
          <w:rFonts w:ascii="GHEA Grapalat" w:hAnsi="GHEA Grapalat" w:cs="GHEA Grapalat"/>
          <w:sz w:val="20"/>
          <w:szCs w:val="20"/>
          <w:lang w:val="pt-BR"/>
        </w:rPr>
      </w:pPr>
      <w:r w:rsidRPr="00AA30C8">
        <w:rPr>
          <w:rFonts w:ascii="GHEA Grapalat" w:hAnsi="GHEA Grapalat" w:cs="GHEA Grapalat"/>
          <w:sz w:val="20"/>
          <w:szCs w:val="20"/>
          <w:lang w:val="pt-BR"/>
        </w:rPr>
        <w:t xml:space="preserve">1.1 Ընկերությունը մասնակցում է </w:t>
      </w:r>
      <w:r w:rsidRPr="00AA30C8">
        <w:rPr>
          <w:rFonts w:ascii="GHEA Grapalat" w:hAnsi="GHEA Grapalat" w:cs="GHEA Grapalat"/>
          <w:sz w:val="20"/>
          <w:szCs w:val="20"/>
          <w:lang w:val="hy-AM"/>
        </w:rPr>
        <w:t>«</w:t>
      </w:r>
      <w:r w:rsidRPr="00AA30C8">
        <w:rPr>
          <w:rFonts w:ascii="GHEA Grapalat" w:hAnsi="GHEA Grapalat" w:cs="GHEA Grapalat"/>
          <w:b/>
          <w:sz w:val="22"/>
          <w:szCs w:val="20"/>
          <w:u w:val="single"/>
          <w:lang w:val="pt-BR"/>
        </w:rPr>
        <w:t>Երքաղլույս</w:t>
      </w:r>
      <w:r w:rsidRPr="00AA30C8">
        <w:rPr>
          <w:rFonts w:ascii="GHEA Grapalat" w:hAnsi="GHEA Grapalat" w:cs="GHEA Grapalat"/>
          <w:b/>
          <w:sz w:val="22"/>
          <w:szCs w:val="20"/>
          <w:u w:val="single"/>
          <w:lang w:val="hy-AM"/>
        </w:rPr>
        <w:t>»</w:t>
      </w:r>
      <w:r w:rsidRPr="00AA30C8">
        <w:rPr>
          <w:rFonts w:ascii="GHEA Grapalat" w:hAnsi="GHEA Grapalat" w:cs="GHEA Grapalat"/>
          <w:b/>
          <w:sz w:val="22"/>
          <w:szCs w:val="20"/>
          <w:u w:val="single"/>
          <w:lang w:val="pt-BR"/>
        </w:rPr>
        <w:t xml:space="preserve"> ՓԲԸ-ի</w:t>
      </w:r>
      <w:r w:rsidRPr="00AA30C8">
        <w:rPr>
          <w:rFonts w:ascii="GHEA Grapalat" w:hAnsi="GHEA Grapalat" w:cs="GHEA Grapalat"/>
          <w:sz w:val="20"/>
          <w:szCs w:val="20"/>
          <w:lang w:val="pt-BR"/>
        </w:rPr>
        <w:t xml:space="preserve">  (այսուհետ` Պատվիրատու) կողմից կազմակերպված </w:t>
      </w:r>
      <w:r w:rsidRPr="00AA30C8">
        <w:rPr>
          <w:rFonts w:ascii="GHEA Grapalat" w:hAnsi="GHEA Grapalat"/>
          <w:lang w:val="af-ZA"/>
        </w:rPr>
        <w:t>«</w:t>
      </w:r>
      <w:r w:rsidRPr="00AA30C8">
        <w:rPr>
          <w:rFonts w:ascii="GHEA Grapalat" w:hAnsi="GHEA Grapalat" w:cs="Sylfaen"/>
          <w:b/>
          <w:lang w:val="hy-AM"/>
        </w:rPr>
        <w:t>ԵՔԼ–ԳՀԾՁԲ</w:t>
      </w:r>
      <w:r w:rsidRPr="00AA30C8">
        <w:rPr>
          <w:rFonts w:ascii="GHEA Grapalat" w:hAnsi="GHEA Grapalat" w:cs="Sylfaen"/>
          <w:b/>
          <w:lang w:val="es-ES"/>
        </w:rPr>
        <w:t>-</w:t>
      </w:r>
      <w:r w:rsidR="0097605A">
        <w:rPr>
          <w:rFonts w:ascii="GHEA Grapalat" w:hAnsi="GHEA Grapalat" w:cs="Sylfaen"/>
          <w:b/>
          <w:lang w:val="es-ES"/>
        </w:rPr>
        <w:t>26/8</w:t>
      </w:r>
      <w:r w:rsidRPr="00AA30C8">
        <w:rPr>
          <w:rFonts w:ascii="GHEA Grapalat" w:hAnsi="GHEA Grapalat"/>
          <w:lang w:val="af-ZA"/>
        </w:rPr>
        <w:t>»</w:t>
      </w:r>
      <w:r w:rsidRPr="00AA30C8">
        <w:rPr>
          <w:rFonts w:ascii="GHEA Grapalat" w:hAnsi="GHEA Grapalat"/>
          <w:lang w:val="es-ES"/>
        </w:rPr>
        <w:t xml:space="preserve"> </w:t>
      </w:r>
      <w:r w:rsidRPr="00AA30C8">
        <w:rPr>
          <w:rFonts w:ascii="GHEA Grapalat" w:hAnsi="GHEA Grapalat" w:cs="GHEA Grapalat"/>
          <w:sz w:val="20"/>
          <w:szCs w:val="20"/>
          <w:lang w:val="pt-BR"/>
        </w:rPr>
        <w:t>ծածկագրով գնման ընթացակարգին:</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AA30C8">
        <w:rPr>
          <w:rFonts w:ascii="GHEA Grapalat" w:hAnsi="GHEA Grapalat" w:cs="GHEA Grapalat"/>
          <w:sz w:val="20"/>
          <w:szCs w:val="20"/>
          <w:lang w:val="pt-BR"/>
        </w:rPr>
        <w:t>1.2 Որպես գնման ընթացակարգի</w:t>
      </w:r>
      <w:r w:rsidRPr="00064ADD">
        <w:rPr>
          <w:rFonts w:ascii="GHEA Grapalat" w:hAnsi="GHEA Grapalat" w:cs="GHEA Grapalat"/>
          <w:sz w:val="20"/>
          <w:szCs w:val="20"/>
          <w:lang w:val="pt-BR"/>
        </w:rPr>
        <w:t xml:space="preserve">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Y="481"/>
        <w:tblW w:w="10110" w:type="dxa"/>
        <w:tblLook w:val="0000" w:firstRow="0" w:lastRow="0" w:firstColumn="0" w:lastColumn="0" w:noHBand="0" w:noVBand="0"/>
      </w:tblPr>
      <w:tblGrid>
        <w:gridCol w:w="5171"/>
        <w:gridCol w:w="4939"/>
      </w:tblGrid>
      <w:tr w:rsidR="00F85AE8" w:rsidRPr="00064ADD" w14:paraId="35DF5D14" w14:textId="77777777" w:rsidTr="001F5A77">
        <w:trPr>
          <w:trHeight w:val="348"/>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13A964EB" w14:textId="77777777" w:rsidR="00F85AE8" w:rsidRPr="00064ADD" w:rsidRDefault="00F85AE8" w:rsidP="001F5A77">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491510D" w14:textId="77777777" w:rsidR="00F85AE8" w:rsidRPr="00064ADD" w:rsidRDefault="00F85AE8" w:rsidP="001F5A77">
            <w:pPr>
              <w:jc w:val="center"/>
              <w:rPr>
                <w:rFonts w:ascii="GHEA Grapalat" w:hAnsi="GHEA Grapalat" w:cs="Arial"/>
                <w:bCs/>
                <w:i/>
                <w:sz w:val="20"/>
                <w:szCs w:val="20"/>
              </w:rPr>
            </w:pPr>
          </w:p>
        </w:tc>
      </w:tr>
      <w:tr w:rsidR="00F85AE8" w:rsidRPr="00064ADD" w14:paraId="60681F1C" w14:textId="77777777" w:rsidTr="001F5A77">
        <w:trPr>
          <w:trHeight w:val="35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55029DAF" w14:textId="77777777" w:rsidR="00F85AE8" w:rsidRPr="00064ADD" w:rsidRDefault="00F85AE8" w:rsidP="001F5A77">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F85AE8" w:rsidRPr="00064ADD" w14:paraId="2B8A022A" w14:textId="77777777" w:rsidTr="001F5A77">
        <w:trPr>
          <w:trHeight w:val="347"/>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157E5B87" w14:textId="77777777" w:rsidR="00F85AE8" w:rsidRPr="00064ADD" w:rsidRDefault="00F85AE8" w:rsidP="001F5A77">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F85AE8" w:rsidRPr="00064ADD" w14:paraId="59A07085" w14:textId="77777777" w:rsidTr="001F5A77">
        <w:trPr>
          <w:trHeight w:val="343"/>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6881E0F8" w14:textId="77777777" w:rsidR="00F85AE8" w:rsidRPr="00064ADD" w:rsidRDefault="00F85AE8" w:rsidP="001F5A77">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F85AE8" w:rsidRPr="00064ADD" w14:paraId="3710F429" w14:textId="77777777" w:rsidTr="001F5A77">
        <w:trPr>
          <w:trHeight w:val="359"/>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7B0983C4" w14:textId="77777777" w:rsidR="00F85AE8" w:rsidRPr="00064ADD" w:rsidRDefault="00F85AE8" w:rsidP="001F5A77">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F85AE8" w:rsidRPr="00064ADD" w14:paraId="0B6B43AF" w14:textId="77777777" w:rsidTr="001F5A77">
        <w:trPr>
          <w:trHeight w:val="431"/>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20738969" w14:textId="77777777" w:rsidR="00F85AE8" w:rsidRPr="00064ADD" w:rsidRDefault="00F85AE8" w:rsidP="001F5A77">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F85AE8" w:rsidRPr="00064ADD" w14:paraId="65C464BC" w14:textId="77777777" w:rsidTr="001F5A77">
        <w:trPr>
          <w:trHeight w:val="35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2D104F71" w14:textId="77777777" w:rsidR="00F85AE8" w:rsidRPr="00064ADD" w:rsidRDefault="00F85AE8" w:rsidP="001F5A77">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F85AE8" w:rsidRPr="00064ADD" w14:paraId="14AF56AD" w14:textId="77777777" w:rsidTr="001F5A77">
        <w:trPr>
          <w:trHeight w:val="44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3A597376" w14:textId="77777777" w:rsidR="00F85AE8" w:rsidRPr="00064ADD" w:rsidRDefault="00F85AE8" w:rsidP="001F5A77">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85AE8" w:rsidRPr="00064ADD" w14:paraId="11F23AD2" w14:textId="77777777" w:rsidTr="001F5A77">
        <w:trPr>
          <w:trHeight w:val="35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259CF866" w14:textId="77777777" w:rsidR="00F85AE8" w:rsidRPr="00064ADD" w:rsidRDefault="00F85AE8" w:rsidP="001F5A77">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067A33">
              <w:rPr>
                <w:rFonts w:ascii="Sylfaen" w:hAnsi="Sylfaen" w:cs="Arial"/>
                <w:sz w:val="20"/>
                <w:szCs w:val="20"/>
              </w:rPr>
              <w:t xml:space="preserve">` </w:t>
            </w:r>
            <w:r w:rsidRPr="00AD6AC5">
              <w:rPr>
                <w:rFonts w:ascii="Sylfaen" w:hAnsi="Sylfaen" w:cs="Arial"/>
                <w:sz w:val="20"/>
                <w:szCs w:val="20"/>
              </w:rPr>
              <w:t>«Երքաղլույս» ՓԲԸ</w:t>
            </w:r>
          </w:p>
        </w:tc>
      </w:tr>
      <w:tr w:rsidR="00F85AE8" w:rsidRPr="00064ADD" w14:paraId="3E1471C9" w14:textId="77777777" w:rsidTr="001F5A77">
        <w:trPr>
          <w:trHeight w:val="35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14C754FF" w14:textId="77777777" w:rsidR="00F85AE8" w:rsidRPr="00064ADD" w:rsidRDefault="00F85AE8" w:rsidP="001F5A77">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F85AE8" w:rsidRPr="00064ADD" w14:paraId="7D47AF48" w14:textId="77777777" w:rsidTr="001F5A77">
        <w:trPr>
          <w:trHeight w:val="342"/>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315DF9DF" w14:textId="77777777" w:rsidR="00F85AE8" w:rsidRPr="00064ADD" w:rsidRDefault="00F85AE8" w:rsidP="001F5A77">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Pr="00067A33">
              <w:rPr>
                <w:rFonts w:ascii="Sylfaen" w:hAnsi="Sylfaen" w:cs="Arial"/>
                <w:sz w:val="20"/>
                <w:szCs w:val="20"/>
              </w:rPr>
              <w:t xml:space="preserve">  </w:t>
            </w:r>
            <w:r w:rsidRPr="00AD6AC5">
              <w:rPr>
                <w:rFonts w:ascii="Sylfaen" w:hAnsi="Sylfaen" w:cs="Arial"/>
                <w:sz w:val="20"/>
                <w:szCs w:val="20"/>
              </w:rPr>
              <w:t>02504913</w:t>
            </w:r>
          </w:p>
        </w:tc>
      </w:tr>
      <w:tr w:rsidR="00F85AE8" w:rsidRPr="00064ADD" w14:paraId="56391887" w14:textId="77777777" w:rsidTr="001F5A77">
        <w:trPr>
          <w:trHeight w:val="359"/>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421C641A" w14:textId="77777777" w:rsidR="00F85AE8" w:rsidRPr="00064ADD" w:rsidRDefault="00F85AE8" w:rsidP="001F5A7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AD6AC5">
              <w:rPr>
                <w:rFonts w:ascii="Sylfaen" w:hAnsi="Sylfaen" w:cs="Arial"/>
                <w:sz w:val="20"/>
                <w:szCs w:val="20"/>
              </w:rPr>
              <w:t>&lt;ԱՐԱՐԱՏԲԱՆԿ&gt; ԲԲԸ</w:t>
            </w:r>
          </w:p>
        </w:tc>
      </w:tr>
      <w:tr w:rsidR="00F85AE8" w:rsidRPr="00064ADD" w14:paraId="23998A8A" w14:textId="77777777" w:rsidTr="001F5A77">
        <w:trPr>
          <w:trHeight w:val="431"/>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676EE023" w14:textId="77777777" w:rsidR="00F85AE8" w:rsidRPr="00064ADD" w:rsidRDefault="00F85AE8" w:rsidP="001F5A7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AD6AC5">
              <w:rPr>
                <w:rFonts w:ascii="Sylfaen" w:hAnsi="Sylfaen" w:cs="Arial"/>
                <w:sz w:val="20"/>
                <w:szCs w:val="20"/>
              </w:rPr>
              <w:t>1510004597930100</w:t>
            </w:r>
          </w:p>
        </w:tc>
      </w:tr>
      <w:tr w:rsidR="00F85AE8" w:rsidRPr="00064ADD" w14:paraId="314A5020" w14:textId="77777777" w:rsidTr="001F5A77">
        <w:trPr>
          <w:trHeight w:val="44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54649238" w14:textId="77777777" w:rsidR="00F85AE8" w:rsidRPr="00064ADD" w:rsidRDefault="00F85AE8" w:rsidP="001F5A77">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F85AE8" w:rsidRPr="00064ADD" w14:paraId="4FAAC530" w14:textId="77777777" w:rsidTr="001F5A77">
        <w:trPr>
          <w:trHeight w:val="44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0AF0B70B" w14:textId="77777777" w:rsidR="00F85AE8" w:rsidRPr="00064ADD" w:rsidRDefault="00F85AE8" w:rsidP="001F5A77">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F85AE8" w:rsidRPr="00064ADD" w14:paraId="04FD5330" w14:textId="77777777" w:rsidTr="001F5A77">
        <w:trPr>
          <w:trHeight w:val="44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655B9202" w14:textId="77777777" w:rsidR="00F85AE8" w:rsidRPr="00064ADD" w:rsidRDefault="00F85AE8" w:rsidP="001F5A77">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F85AE8" w:rsidRPr="00064ADD" w14:paraId="41BCD535" w14:textId="77777777" w:rsidTr="001F5A77">
        <w:trPr>
          <w:trHeight w:val="44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056D009A" w14:textId="77777777" w:rsidR="00F85AE8" w:rsidRPr="00064ADD" w:rsidRDefault="00F85AE8" w:rsidP="001F5A77">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F85AE8" w:rsidRPr="00064ADD" w14:paraId="7A77F88D" w14:textId="77777777" w:rsidTr="001F5A77">
        <w:trPr>
          <w:trHeight w:val="600"/>
        </w:trPr>
        <w:tc>
          <w:tcPr>
            <w:tcW w:w="10110" w:type="dxa"/>
            <w:gridSpan w:val="2"/>
            <w:tcBorders>
              <w:top w:val="single" w:sz="4" w:space="0" w:color="auto"/>
              <w:left w:val="single" w:sz="4" w:space="0" w:color="auto"/>
              <w:right w:val="single" w:sz="4" w:space="0" w:color="000000"/>
            </w:tcBorders>
            <w:noWrap/>
            <w:vAlign w:val="bottom"/>
          </w:tcPr>
          <w:p w14:paraId="044C341D" w14:textId="77777777" w:rsidR="00F85AE8" w:rsidRPr="00064ADD" w:rsidRDefault="00F85AE8" w:rsidP="001F5A77">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tc>
      </w:tr>
      <w:tr w:rsidR="00F85AE8" w:rsidRPr="00064ADD" w14:paraId="5C7BFAC6" w14:textId="77777777" w:rsidTr="001F5A77">
        <w:trPr>
          <w:trHeight w:val="438"/>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67872604" w14:textId="77777777" w:rsidR="00F85AE8" w:rsidRPr="00064ADD" w:rsidRDefault="00F85AE8" w:rsidP="001F5A77">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46CA5DC4" w14:textId="77777777" w:rsidR="00F85AE8" w:rsidRPr="00064ADD" w:rsidRDefault="00F85AE8" w:rsidP="001F5A77">
            <w:pPr>
              <w:rPr>
                <w:rFonts w:ascii="GHEA Grapalat" w:hAnsi="GHEA Grapalat" w:cs="Sylfaen"/>
                <w:sz w:val="20"/>
                <w:szCs w:val="20"/>
                <w:lang w:val="ru-RU"/>
              </w:rPr>
            </w:pPr>
          </w:p>
        </w:tc>
      </w:tr>
      <w:tr w:rsidR="00F85AE8" w:rsidRPr="00064ADD" w14:paraId="79587A25" w14:textId="77777777" w:rsidTr="001F5A77">
        <w:trPr>
          <w:trHeight w:val="510"/>
        </w:trPr>
        <w:tc>
          <w:tcPr>
            <w:tcW w:w="10110" w:type="dxa"/>
            <w:gridSpan w:val="2"/>
            <w:tcBorders>
              <w:top w:val="single" w:sz="4" w:space="0" w:color="auto"/>
              <w:left w:val="single" w:sz="4" w:space="0" w:color="auto"/>
              <w:bottom w:val="single" w:sz="4" w:space="0" w:color="auto"/>
              <w:right w:val="single" w:sz="4" w:space="0" w:color="000000"/>
            </w:tcBorders>
            <w:noWrap/>
            <w:vAlign w:val="bottom"/>
          </w:tcPr>
          <w:p w14:paraId="1B505E37" w14:textId="77777777" w:rsidR="00F85AE8" w:rsidRPr="00064ADD" w:rsidRDefault="00F85AE8" w:rsidP="001F5A77">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753B271D" w14:textId="77777777" w:rsidR="00F85AE8" w:rsidRPr="00064ADD" w:rsidRDefault="00F85AE8" w:rsidP="001F5A77">
            <w:pPr>
              <w:rPr>
                <w:rFonts w:ascii="GHEA Grapalat" w:hAnsi="GHEA Grapalat" w:cs="Sylfaen"/>
                <w:sz w:val="20"/>
                <w:szCs w:val="20"/>
                <w:lang w:val="hy-AM"/>
              </w:rPr>
            </w:pPr>
          </w:p>
        </w:tc>
      </w:tr>
      <w:tr w:rsidR="00F85AE8" w:rsidRPr="00064ADD" w14:paraId="0A430655" w14:textId="77777777" w:rsidTr="001F5A77">
        <w:trPr>
          <w:trHeight w:val="2187"/>
        </w:trPr>
        <w:tc>
          <w:tcPr>
            <w:tcW w:w="5171" w:type="dxa"/>
            <w:tcBorders>
              <w:top w:val="nil"/>
              <w:left w:val="single" w:sz="4" w:space="0" w:color="auto"/>
              <w:bottom w:val="single" w:sz="4" w:space="0" w:color="auto"/>
              <w:right w:val="single" w:sz="4" w:space="0" w:color="auto"/>
            </w:tcBorders>
            <w:noWrap/>
            <w:vAlign w:val="bottom"/>
          </w:tcPr>
          <w:p w14:paraId="5252CBF6" w14:textId="77777777" w:rsidR="00F85AE8" w:rsidRPr="00064ADD" w:rsidRDefault="00F85AE8" w:rsidP="001F5A77">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D677335" w14:textId="77777777" w:rsidR="00F85AE8" w:rsidRPr="00064ADD" w:rsidRDefault="00F85AE8" w:rsidP="001F5A77">
            <w:pPr>
              <w:rPr>
                <w:rFonts w:ascii="GHEA Grapalat" w:hAnsi="GHEA Grapalat" w:cs="Sylfaen"/>
                <w:sz w:val="20"/>
                <w:szCs w:val="20"/>
              </w:rPr>
            </w:pPr>
          </w:p>
          <w:p w14:paraId="14BBA61A" w14:textId="77777777" w:rsidR="00F85AE8" w:rsidRPr="00064ADD" w:rsidRDefault="00F85AE8" w:rsidP="001F5A77">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DDFF1DB" w14:textId="77777777" w:rsidR="00F85AE8" w:rsidRPr="00064ADD" w:rsidRDefault="00F85AE8" w:rsidP="001F5A77">
            <w:pPr>
              <w:rPr>
                <w:rFonts w:ascii="GHEA Grapalat" w:hAnsi="GHEA Grapalat" w:cs="Tahoma"/>
                <w:color w:val="000000"/>
                <w:sz w:val="20"/>
                <w:szCs w:val="20"/>
              </w:rPr>
            </w:pPr>
          </w:p>
          <w:p w14:paraId="134E6A87" w14:textId="77777777" w:rsidR="00F85AE8" w:rsidRPr="00064ADD" w:rsidRDefault="00F85AE8" w:rsidP="001F5A77">
            <w:pPr>
              <w:rPr>
                <w:rFonts w:ascii="GHEA Grapalat" w:hAnsi="GHEA Grapalat" w:cs="Sylfaen"/>
                <w:sz w:val="20"/>
                <w:szCs w:val="20"/>
              </w:rPr>
            </w:pPr>
          </w:p>
          <w:p w14:paraId="42597C35" w14:textId="77777777" w:rsidR="00F85AE8" w:rsidRPr="00064ADD" w:rsidRDefault="00F85AE8" w:rsidP="001F5A77">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7DFEDBCF" w14:textId="77777777" w:rsidR="00F85AE8" w:rsidRPr="00064ADD" w:rsidRDefault="00F85AE8" w:rsidP="001F5A77">
            <w:pPr>
              <w:rPr>
                <w:rFonts w:ascii="GHEA Grapalat" w:hAnsi="GHEA Grapalat" w:cs="Sylfaen"/>
                <w:sz w:val="20"/>
                <w:szCs w:val="20"/>
              </w:rPr>
            </w:pPr>
          </w:p>
          <w:p w14:paraId="35439D3E" w14:textId="77777777" w:rsidR="00F85AE8" w:rsidRPr="00064ADD" w:rsidRDefault="00F85AE8" w:rsidP="001F5A77">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7DF435E7" w14:textId="77777777" w:rsidR="00F85AE8" w:rsidRPr="00064ADD" w:rsidRDefault="00F85AE8" w:rsidP="001F5A77">
            <w:pPr>
              <w:rPr>
                <w:rFonts w:ascii="GHEA Grapalat" w:hAnsi="GHEA Grapalat" w:cs="Sylfaen"/>
                <w:sz w:val="20"/>
                <w:szCs w:val="20"/>
              </w:rPr>
            </w:pPr>
            <w:r w:rsidRPr="00064ADD">
              <w:rPr>
                <w:rFonts w:ascii="GHEA Grapalat" w:hAnsi="GHEA Grapalat" w:cs="Sylfaen"/>
                <w:sz w:val="20"/>
                <w:szCs w:val="20"/>
              </w:rPr>
              <w:t xml:space="preserve">                                                                             Կ.Տ.</w:t>
            </w:r>
          </w:p>
          <w:p w14:paraId="1CC4CBB7" w14:textId="77777777" w:rsidR="00F85AE8" w:rsidRPr="00064ADD" w:rsidRDefault="00F85AE8" w:rsidP="001F5A77">
            <w:pPr>
              <w:rPr>
                <w:rFonts w:ascii="GHEA Grapalat" w:hAnsi="GHEA Grapalat" w:cs="Sylfaen"/>
                <w:sz w:val="20"/>
                <w:szCs w:val="20"/>
              </w:rPr>
            </w:pPr>
          </w:p>
        </w:tc>
        <w:tc>
          <w:tcPr>
            <w:tcW w:w="4939" w:type="dxa"/>
            <w:tcBorders>
              <w:top w:val="nil"/>
              <w:left w:val="nil"/>
              <w:bottom w:val="single" w:sz="4" w:space="0" w:color="auto"/>
              <w:right w:val="single" w:sz="4" w:space="0" w:color="auto"/>
            </w:tcBorders>
            <w:noWrap/>
            <w:vAlign w:val="bottom"/>
          </w:tcPr>
          <w:p w14:paraId="44C7FB6E" w14:textId="77777777" w:rsidR="00F85AE8" w:rsidRPr="00064ADD" w:rsidRDefault="00F85AE8" w:rsidP="001F5A77">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7057D88" w14:textId="77777777" w:rsidR="00F85AE8" w:rsidRPr="00064ADD" w:rsidRDefault="00F85AE8" w:rsidP="001F5A77">
            <w:pPr>
              <w:jc w:val="right"/>
              <w:rPr>
                <w:rFonts w:ascii="GHEA Grapalat" w:hAnsi="GHEA Grapalat" w:cs="Sylfaen"/>
                <w:sz w:val="20"/>
                <w:szCs w:val="20"/>
              </w:rPr>
            </w:pPr>
          </w:p>
          <w:p w14:paraId="38ADAAB1" w14:textId="77777777" w:rsidR="00F85AE8" w:rsidRPr="00064ADD" w:rsidRDefault="00F85AE8" w:rsidP="001F5A77">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797A0B6F" w14:textId="77777777" w:rsidR="00F85AE8" w:rsidRPr="00064ADD" w:rsidRDefault="00F85AE8" w:rsidP="001F5A77">
            <w:pPr>
              <w:jc w:val="right"/>
              <w:rPr>
                <w:rFonts w:ascii="GHEA Grapalat" w:hAnsi="GHEA Grapalat" w:cs="Tahoma"/>
                <w:color w:val="000000"/>
                <w:sz w:val="20"/>
                <w:szCs w:val="20"/>
              </w:rPr>
            </w:pPr>
          </w:p>
          <w:p w14:paraId="5A1597EF" w14:textId="77777777" w:rsidR="00F85AE8" w:rsidRPr="00064ADD" w:rsidRDefault="00F85AE8" w:rsidP="001F5A77">
            <w:pPr>
              <w:jc w:val="right"/>
              <w:rPr>
                <w:rFonts w:ascii="GHEA Grapalat" w:hAnsi="GHEA Grapalat" w:cs="Tahoma"/>
                <w:color w:val="000000"/>
                <w:sz w:val="20"/>
                <w:szCs w:val="20"/>
              </w:rPr>
            </w:pPr>
          </w:p>
          <w:p w14:paraId="09729A59" w14:textId="77777777" w:rsidR="00F85AE8" w:rsidRPr="00064ADD" w:rsidRDefault="00F85AE8" w:rsidP="001F5A77">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0C97F8BD" w14:textId="77777777" w:rsidR="00F85AE8" w:rsidRPr="00064ADD" w:rsidRDefault="00F85AE8" w:rsidP="001F5A77">
            <w:pPr>
              <w:jc w:val="right"/>
              <w:rPr>
                <w:rFonts w:ascii="GHEA Grapalat" w:hAnsi="GHEA Grapalat" w:cs="Sylfaen"/>
                <w:sz w:val="20"/>
                <w:szCs w:val="20"/>
              </w:rPr>
            </w:pPr>
          </w:p>
          <w:p w14:paraId="3D2E2B2D" w14:textId="77777777" w:rsidR="00F85AE8" w:rsidRPr="00064ADD" w:rsidRDefault="00F85AE8" w:rsidP="001F5A77">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2F3B1FE3" w14:textId="77777777" w:rsidR="00F85AE8" w:rsidRPr="00064ADD" w:rsidRDefault="00F85AE8" w:rsidP="001F5A77">
            <w:pPr>
              <w:jc w:val="right"/>
              <w:rPr>
                <w:rFonts w:ascii="GHEA Grapalat" w:hAnsi="GHEA Grapalat" w:cs="Sylfaen"/>
                <w:sz w:val="20"/>
                <w:szCs w:val="20"/>
              </w:rPr>
            </w:pPr>
          </w:p>
        </w:tc>
      </w:tr>
      <w:tr w:rsidR="00F85AE8" w:rsidRPr="00064ADD" w14:paraId="43E86FA6" w14:textId="77777777" w:rsidTr="001F5A77">
        <w:trPr>
          <w:trHeight w:val="2052"/>
        </w:trPr>
        <w:tc>
          <w:tcPr>
            <w:tcW w:w="5171" w:type="dxa"/>
            <w:tcBorders>
              <w:top w:val="single" w:sz="4" w:space="0" w:color="auto"/>
              <w:left w:val="single" w:sz="4" w:space="0" w:color="auto"/>
              <w:right w:val="single" w:sz="4" w:space="0" w:color="auto"/>
            </w:tcBorders>
            <w:noWrap/>
          </w:tcPr>
          <w:p w14:paraId="4856AD91" w14:textId="77777777" w:rsidR="00F85AE8" w:rsidRPr="00064ADD" w:rsidRDefault="00F85AE8" w:rsidP="001F5A77">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404D607A" w14:textId="77777777" w:rsidR="00F85AE8" w:rsidRPr="00064ADD" w:rsidRDefault="00F85AE8" w:rsidP="001F5A77">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37B0920" w14:textId="77777777" w:rsidR="00F85AE8" w:rsidRPr="00064ADD" w:rsidRDefault="00F85AE8" w:rsidP="001F5A77">
            <w:pPr>
              <w:jc w:val="right"/>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521A048A" w14:textId="77777777" w:rsidR="00F85AE8" w:rsidRPr="00064ADD" w:rsidRDefault="00F85AE8" w:rsidP="001F5A77">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4B2CFBF9" w14:textId="77777777" w:rsidR="00F85AE8" w:rsidRPr="00064ADD" w:rsidRDefault="00F85AE8" w:rsidP="001F5A77">
            <w:pPr>
              <w:rPr>
                <w:rFonts w:ascii="GHEA Grapalat" w:hAnsi="GHEA Grapalat" w:cs="Tahoma"/>
                <w:color w:val="000000"/>
                <w:sz w:val="20"/>
                <w:szCs w:val="20"/>
              </w:rPr>
            </w:pPr>
          </w:p>
          <w:p w14:paraId="17CB5122" w14:textId="77777777" w:rsidR="00F85AE8" w:rsidRPr="00064ADD" w:rsidRDefault="00F85AE8" w:rsidP="001F5A77">
            <w:pPr>
              <w:rPr>
                <w:rFonts w:ascii="GHEA Grapalat" w:hAnsi="GHEA Grapalat" w:cs="Arial"/>
                <w:sz w:val="20"/>
                <w:szCs w:val="20"/>
              </w:rPr>
            </w:pPr>
          </w:p>
        </w:tc>
        <w:tc>
          <w:tcPr>
            <w:tcW w:w="4939" w:type="dxa"/>
            <w:tcBorders>
              <w:top w:val="single" w:sz="4" w:space="0" w:color="auto"/>
              <w:left w:val="nil"/>
              <w:right w:val="single" w:sz="4" w:space="0" w:color="auto"/>
            </w:tcBorders>
            <w:noWrap/>
          </w:tcPr>
          <w:p w14:paraId="6DF43860" w14:textId="77777777" w:rsidR="00F85AE8" w:rsidRPr="00064ADD" w:rsidRDefault="00F85AE8" w:rsidP="001F5A77">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4D23AF77" w14:textId="77777777" w:rsidR="00F85AE8" w:rsidRPr="00064ADD" w:rsidRDefault="00F85AE8" w:rsidP="001F5A77">
            <w:pPr>
              <w:jc w:val="right"/>
              <w:rPr>
                <w:rFonts w:ascii="GHEA Grapalat" w:hAnsi="GHEA Grapalat" w:cs="Tahoma"/>
                <w:color w:val="000000"/>
                <w:sz w:val="20"/>
                <w:szCs w:val="20"/>
              </w:rPr>
            </w:pPr>
          </w:p>
          <w:p w14:paraId="6D0F33FB" w14:textId="77777777" w:rsidR="00F85AE8" w:rsidRPr="00064ADD" w:rsidRDefault="00F85AE8" w:rsidP="001F5A77">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B4A1685" w14:textId="77777777" w:rsidR="00F85AE8" w:rsidRPr="00064ADD" w:rsidRDefault="00F85AE8" w:rsidP="001F5A77">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644EF3B6" w14:textId="77777777" w:rsidR="00F85AE8" w:rsidRPr="00064ADD" w:rsidRDefault="00F85AE8" w:rsidP="001F5A77">
            <w:pPr>
              <w:jc w:val="right"/>
              <w:rPr>
                <w:rFonts w:ascii="GHEA Grapalat" w:hAnsi="GHEA Grapalat" w:cs="Arial"/>
                <w:sz w:val="20"/>
                <w:szCs w:val="20"/>
                <w:lang w:val="hy-AM"/>
              </w:rPr>
            </w:pPr>
          </w:p>
        </w:tc>
      </w:tr>
      <w:tr w:rsidR="00F85AE8" w:rsidRPr="00064ADD" w14:paraId="586C6909" w14:textId="77777777" w:rsidTr="001F5A77">
        <w:trPr>
          <w:trHeight w:val="1073"/>
        </w:trPr>
        <w:tc>
          <w:tcPr>
            <w:tcW w:w="5171" w:type="dxa"/>
            <w:tcBorders>
              <w:top w:val="nil"/>
              <w:left w:val="single" w:sz="4" w:space="0" w:color="auto"/>
              <w:bottom w:val="single" w:sz="4" w:space="0" w:color="auto"/>
              <w:right w:val="single" w:sz="4" w:space="0" w:color="auto"/>
            </w:tcBorders>
            <w:noWrap/>
            <w:vAlign w:val="bottom"/>
          </w:tcPr>
          <w:p w14:paraId="471007AD" w14:textId="77777777" w:rsidR="00F85AE8" w:rsidRPr="00064ADD" w:rsidRDefault="00F85AE8" w:rsidP="001F5A77">
            <w:pPr>
              <w:rPr>
                <w:rFonts w:ascii="GHEA Grapalat" w:hAnsi="GHEA Grapalat" w:cs="Sylfaen"/>
                <w:sz w:val="20"/>
                <w:szCs w:val="20"/>
              </w:rPr>
            </w:pPr>
            <w:r w:rsidRPr="00064ADD">
              <w:rPr>
                <w:rFonts w:ascii="GHEA Grapalat" w:hAnsi="GHEA Grapalat" w:cs="Sylfaen"/>
                <w:sz w:val="20"/>
                <w:szCs w:val="20"/>
              </w:rPr>
              <w:t>24.բ.                                                       Կ.Տ.</w:t>
            </w:r>
          </w:p>
          <w:p w14:paraId="4D033F8E" w14:textId="77777777" w:rsidR="00F85AE8" w:rsidRPr="00064ADD" w:rsidRDefault="00F85AE8" w:rsidP="001F5A77">
            <w:pPr>
              <w:rPr>
                <w:rFonts w:ascii="GHEA Grapalat" w:hAnsi="GHEA Grapalat" w:cs="Sylfaen"/>
                <w:sz w:val="20"/>
                <w:szCs w:val="20"/>
              </w:rPr>
            </w:pPr>
          </w:p>
          <w:p w14:paraId="10A9FDE9" w14:textId="77777777" w:rsidR="00F85AE8" w:rsidRPr="00064ADD" w:rsidRDefault="00F85AE8" w:rsidP="001F5A77">
            <w:pPr>
              <w:rPr>
                <w:rFonts w:ascii="GHEA Grapalat" w:hAnsi="GHEA Grapalat" w:cs="Sylfaen"/>
                <w:sz w:val="20"/>
                <w:szCs w:val="20"/>
              </w:rPr>
            </w:pPr>
          </w:p>
          <w:p w14:paraId="647E8685" w14:textId="77777777" w:rsidR="00F85AE8" w:rsidRDefault="00F85AE8" w:rsidP="001F5A77">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64FB82F7" w14:textId="77777777" w:rsidR="00F85AE8" w:rsidRPr="00064ADD" w:rsidRDefault="00F85AE8" w:rsidP="001F5A77">
            <w:pPr>
              <w:rPr>
                <w:rFonts w:ascii="GHEA Grapalat" w:hAnsi="GHEA Grapalat" w:cs="Arial"/>
                <w:sz w:val="20"/>
                <w:szCs w:val="20"/>
              </w:rPr>
            </w:pPr>
          </w:p>
        </w:tc>
        <w:tc>
          <w:tcPr>
            <w:tcW w:w="4939" w:type="dxa"/>
            <w:tcBorders>
              <w:top w:val="nil"/>
              <w:left w:val="nil"/>
              <w:bottom w:val="single" w:sz="4" w:space="0" w:color="auto"/>
              <w:right w:val="single" w:sz="4" w:space="0" w:color="auto"/>
            </w:tcBorders>
            <w:noWrap/>
            <w:vAlign w:val="bottom"/>
          </w:tcPr>
          <w:p w14:paraId="1FDC3817" w14:textId="77777777" w:rsidR="00F85AE8" w:rsidRPr="00064ADD" w:rsidRDefault="00F85AE8" w:rsidP="001F5A77">
            <w:pPr>
              <w:rPr>
                <w:rFonts w:ascii="GHEA Grapalat" w:hAnsi="GHEA Grapalat" w:cs="Sylfaen"/>
                <w:sz w:val="20"/>
                <w:szCs w:val="20"/>
              </w:rPr>
            </w:pPr>
            <w:r w:rsidRPr="00064ADD">
              <w:rPr>
                <w:rFonts w:ascii="GHEA Grapalat" w:hAnsi="GHEA Grapalat" w:cs="Sylfaen"/>
                <w:sz w:val="20"/>
                <w:szCs w:val="20"/>
              </w:rPr>
              <w:t xml:space="preserve">23.բ.                                                                 Կ.Տ.    </w:t>
            </w:r>
          </w:p>
          <w:p w14:paraId="5E609595" w14:textId="77777777" w:rsidR="00F85AE8" w:rsidRPr="00064ADD" w:rsidRDefault="00F85AE8" w:rsidP="001F5A77">
            <w:pPr>
              <w:rPr>
                <w:rFonts w:ascii="GHEA Grapalat" w:hAnsi="GHEA Grapalat" w:cs="Sylfaen"/>
                <w:sz w:val="20"/>
                <w:szCs w:val="20"/>
              </w:rPr>
            </w:pPr>
            <w:r w:rsidRPr="00064ADD">
              <w:rPr>
                <w:rFonts w:ascii="GHEA Grapalat" w:hAnsi="GHEA Grapalat" w:cs="Sylfaen"/>
                <w:sz w:val="20"/>
                <w:szCs w:val="20"/>
              </w:rPr>
              <w:t xml:space="preserve">                   </w:t>
            </w:r>
          </w:p>
          <w:p w14:paraId="3A575D0E" w14:textId="77777777" w:rsidR="00F85AE8" w:rsidRDefault="00F85AE8" w:rsidP="001F5A77">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4499B974" w14:textId="77777777" w:rsidR="00F85AE8" w:rsidRPr="00064ADD" w:rsidRDefault="00F85AE8" w:rsidP="001F5A77">
            <w:pPr>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49392BB0" w:rsidR="00334B2F" w:rsidRPr="00064ADD" w:rsidRDefault="00334B2F" w:rsidP="00334B2F">
      <w:pPr>
        <w:jc w:val="center"/>
        <w:rPr>
          <w:rFonts w:ascii="GHEA Grapalat" w:hAnsi="GHEA Grapalat"/>
          <w:b/>
          <w:sz w:val="22"/>
          <w:szCs w:val="22"/>
          <w:lang w:val="nl-NL"/>
        </w:rPr>
      </w:pP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w:t>
            </w:r>
            <w:bookmarkStart w:id="18" w:name="_GoBack"/>
            <w:bookmarkEnd w:id="18"/>
            <w:r w:rsidRPr="00064ADD">
              <w:rPr>
                <w:rFonts w:ascii="GHEA Grapalat" w:hAnsi="GHEA Grapalat"/>
                <w:sz w:val="20"/>
                <w:szCs w:val="20"/>
              </w:rPr>
              <w:t>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սահմաված դեպքերում, երբ վճարողը </w:t>
            </w:r>
            <w:r w:rsidRPr="00064ADD">
              <w:rPr>
                <w:rFonts w:ascii="GHEA Grapalat" w:hAnsi="GHEA Grapalat"/>
                <w:sz w:val="20"/>
                <w:szCs w:val="20"/>
              </w:rPr>
              <w:lastRenderedPageBreak/>
              <w:t>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97605A"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97605A"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w:t>
            </w:r>
            <w:r w:rsidRPr="00064ADD">
              <w:rPr>
                <w:rFonts w:ascii="GHEA Grapalat" w:hAnsi="GHEA Grapalat"/>
                <w:sz w:val="20"/>
                <w:szCs w:val="20"/>
              </w:rPr>
              <w:lastRenderedPageBreak/>
              <w:t>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97605A"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97605A"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97605A"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w:t>
            </w:r>
            <w:r w:rsidRPr="00064ADD">
              <w:rPr>
                <w:rFonts w:ascii="GHEA Grapalat" w:hAnsi="GHEA Grapalat"/>
                <w:sz w:val="20"/>
                <w:szCs w:val="20"/>
              </w:rPr>
              <w:lastRenderedPageBreak/>
              <w:t>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w:t>
            </w:r>
            <w:r w:rsidRPr="00064ADD">
              <w:rPr>
                <w:rFonts w:ascii="GHEA Grapalat" w:hAnsi="GHEA Grapalat"/>
                <w:sz w:val="20"/>
                <w:szCs w:val="20"/>
              </w:rPr>
              <w:lastRenderedPageBreak/>
              <w:t>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1E976643" w14:textId="4AFFB79C" w:rsidR="00D55654" w:rsidRPr="00064ADD" w:rsidRDefault="003B3690"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313AD34F" w14:textId="77777777" w:rsidR="00D55654" w:rsidRPr="00064ADD" w:rsidRDefault="00D55654" w:rsidP="00EF3662">
      <w:pPr>
        <w:pStyle w:val="BodyTextIndent3"/>
        <w:spacing w:line="240" w:lineRule="auto"/>
        <w:jc w:val="right"/>
        <w:rPr>
          <w:rFonts w:ascii="GHEA Grapalat" w:hAnsi="GHEA Grapalat" w:cs="Sylfaen"/>
          <w:b/>
          <w:lang w:val="hy-AM"/>
        </w:rPr>
      </w:pPr>
    </w:p>
    <w:p w14:paraId="4737759D" w14:textId="77777777" w:rsidR="008F47EE" w:rsidRPr="00AA30C8" w:rsidRDefault="008F47EE" w:rsidP="008F47EE">
      <w:pPr>
        <w:pStyle w:val="BodyTextIndent3"/>
        <w:spacing w:line="240" w:lineRule="auto"/>
        <w:jc w:val="right"/>
        <w:rPr>
          <w:rFonts w:ascii="GHEA Grapalat" w:hAnsi="GHEA Grapalat" w:cs="Sylfaen"/>
          <w:b/>
          <w:lang w:val="hy-AM"/>
        </w:rPr>
      </w:pPr>
      <w:r w:rsidRPr="00AA30C8">
        <w:rPr>
          <w:rFonts w:ascii="GHEA Grapalat" w:hAnsi="GHEA Grapalat" w:cs="Sylfaen"/>
          <w:b/>
          <w:lang w:val="hy-AM"/>
        </w:rPr>
        <w:t>Հավելված 6</w:t>
      </w:r>
    </w:p>
    <w:p w14:paraId="35A7E193" w14:textId="754BE48C" w:rsidR="008F47EE" w:rsidRPr="00AA30C8" w:rsidRDefault="008F47EE" w:rsidP="008F47EE">
      <w:pPr>
        <w:pStyle w:val="BodyTextIndent3"/>
        <w:spacing w:line="240" w:lineRule="auto"/>
        <w:jc w:val="right"/>
        <w:rPr>
          <w:rFonts w:ascii="GHEA Grapalat" w:hAnsi="GHEA Grapalat" w:cs="Arial"/>
          <w:b/>
          <w:lang w:val="es-ES"/>
        </w:rPr>
      </w:pPr>
      <w:r w:rsidRPr="00AA30C8">
        <w:rPr>
          <w:rFonts w:ascii="GHEA Grapalat" w:hAnsi="GHEA Grapalat"/>
          <w:sz w:val="24"/>
          <w:szCs w:val="24"/>
          <w:lang w:val="af-ZA"/>
        </w:rPr>
        <w:t>«</w:t>
      </w:r>
      <w:r w:rsidRPr="00AA30C8">
        <w:rPr>
          <w:rFonts w:ascii="GHEA Grapalat" w:hAnsi="GHEA Grapalat" w:cs="Sylfaen"/>
          <w:b/>
          <w:lang w:val="hy-AM"/>
        </w:rPr>
        <w:t>ԵՔԼ-ԳՀԾՁԲ</w:t>
      </w:r>
      <w:r w:rsidRPr="00AA30C8">
        <w:rPr>
          <w:rFonts w:ascii="GHEA Grapalat" w:hAnsi="GHEA Grapalat" w:cs="Sylfaen"/>
          <w:b/>
          <w:lang w:val="es-ES"/>
        </w:rPr>
        <w:t>-</w:t>
      </w:r>
      <w:r w:rsidR="0097605A">
        <w:rPr>
          <w:rFonts w:ascii="GHEA Grapalat" w:hAnsi="GHEA Grapalat" w:cs="Sylfaen"/>
          <w:b/>
          <w:lang w:val="es-ES"/>
        </w:rPr>
        <w:t>26/8</w:t>
      </w:r>
      <w:r w:rsidRPr="00AA30C8">
        <w:rPr>
          <w:rFonts w:ascii="GHEA Grapalat" w:hAnsi="GHEA Grapalat"/>
          <w:sz w:val="24"/>
          <w:szCs w:val="24"/>
          <w:lang w:val="af-ZA"/>
        </w:rPr>
        <w:t>»</w:t>
      </w:r>
      <w:r w:rsidRPr="00AA30C8">
        <w:rPr>
          <w:rFonts w:ascii="GHEA Grapalat" w:hAnsi="GHEA Grapalat"/>
          <w:b/>
          <w:lang w:val="es-ES"/>
        </w:rPr>
        <w:t xml:space="preserve">  </w:t>
      </w:r>
      <w:r w:rsidRPr="00AA30C8">
        <w:rPr>
          <w:rFonts w:ascii="GHEA Grapalat" w:hAnsi="GHEA Grapalat" w:cs="Sylfaen"/>
          <w:b/>
          <w:lang w:val="es-ES"/>
        </w:rPr>
        <w:t>ծածկագրով</w:t>
      </w:r>
    </w:p>
    <w:p w14:paraId="0485A091" w14:textId="77777777" w:rsidR="008F47EE" w:rsidRPr="00AA30C8" w:rsidRDefault="008F47EE" w:rsidP="008F47EE">
      <w:pPr>
        <w:pStyle w:val="BodyTextIndent3"/>
        <w:spacing w:line="240" w:lineRule="auto"/>
        <w:jc w:val="right"/>
        <w:rPr>
          <w:rFonts w:ascii="GHEA Grapalat" w:hAnsi="GHEA Grapalat" w:cs="Arial"/>
          <w:b/>
          <w:lang w:val="es-ES"/>
        </w:rPr>
      </w:pPr>
      <w:r w:rsidRPr="00AA30C8">
        <w:rPr>
          <w:rFonts w:ascii="GHEA Grapalat" w:hAnsi="GHEA Grapalat" w:cs="Sylfaen"/>
          <w:b/>
          <w:lang w:val="hy-AM"/>
        </w:rPr>
        <w:t>գնանշման</w:t>
      </w:r>
      <w:r w:rsidRPr="00AA30C8">
        <w:rPr>
          <w:rFonts w:ascii="GHEA Grapalat" w:hAnsi="GHEA Grapalat" w:cs="Sylfaen"/>
          <w:b/>
          <w:lang w:val="es-ES"/>
        </w:rPr>
        <w:t xml:space="preserve"> </w:t>
      </w:r>
      <w:r w:rsidRPr="00AA30C8">
        <w:rPr>
          <w:rFonts w:ascii="GHEA Grapalat" w:hAnsi="GHEA Grapalat" w:cs="Sylfaen"/>
          <w:b/>
          <w:lang w:val="hy-AM"/>
        </w:rPr>
        <w:t>հարցման</w:t>
      </w:r>
      <w:r w:rsidRPr="00AA30C8">
        <w:rPr>
          <w:rFonts w:ascii="GHEA Grapalat" w:hAnsi="GHEA Grapalat" w:cs="Sylfaen"/>
          <w:b/>
          <w:lang w:val="es-ES"/>
        </w:rPr>
        <w:t xml:space="preserve"> հրավերի</w:t>
      </w:r>
    </w:p>
    <w:p w14:paraId="156D9E30" w14:textId="77777777" w:rsidR="008F47EE" w:rsidRPr="00AA30C8" w:rsidRDefault="008F47EE" w:rsidP="008F47EE">
      <w:pPr>
        <w:ind w:left="-142" w:firstLine="142"/>
        <w:jc w:val="center"/>
        <w:rPr>
          <w:rFonts w:ascii="GHEA Grapalat" w:hAnsi="GHEA Grapalat" w:cs="Sylfaen"/>
          <w:b/>
          <w:lang w:val="hy-AM"/>
        </w:rPr>
      </w:pPr>
    </w:p>
    <w:p w14:paraId="295A642A" w14:textId="77777777" w:rsidR="008F47EE" w:rsidRPr="00AA30C8" w:rsidRDefault="008F47EE" w:rsidP="008F47EE">
      <w:pPr>
        <w:ind w:left="-142" w:firstLine="142"/>
        <w:jc w:val="center"/>
        <w:rPr>
          <w:rFonts w:ascii="GHEA Grapalat" w:hAnsi="GHEA Grapalat"/>
          <w:b/>
          <w:lang w:val="hy-AM"/>
        </w:rPr>
      </w:pPr>
      <w:r w:rsidRPr="00AA30C8">
        <w:rPr>
          <w:rFonts w:ascii="GHEA Grapalat" w:hAnsi="GHEA Grapalat" w:cs="Sylfaen"/>
          <w:b/>
          <w:lang w:val="hy-AM"/>
        </w:rPr>
        <w:t>ԾԱՌԱՅՈՒԹՅՈՒՆՆԵՐԻ  ՄԱՏՈՒՑՄԱՆ</w:t>
      </w:r>
    </w:p>
    <w:p w14:paraId="0BC1791A" w14:textId="77777777" w:rsidR="008F47EE" w:rsidRPr="00AA30C8" w:rsidRDefault="008F47EE" w:rsidP="008F47EE">
      <w:pPr>
        <w:ind w:left="-142" w:firstLine="142"/>
        <w:jc w:val="center"/>
        <w:rPr>
          <w:rFonts w:ascii="GHEA Grapalat" w:hAnsi="GHEA Grapalat" w:cs="Times Armenian"/>
          <w:b/>
          <w:lang w:val="hy-AM"/>
        </w:rPr>
      </w:pPr>
      <w:r w:rsidRPr="00AA30C8">
        <w:rPr>
          <w:rFonts w:ascii="GHEA Grapalat" w:hAnsi="GHEA Grapalat" w:cs="Sylfaen"/>
          <w:b/>
          <w:lang w:val="hy-AM"/>
        </w:rPr>
        <w:t>ԳՆՄԱՆ</w:t>
      </w:r>
      <w:r w:rsidRPr="00AA30C8">
        <w:rPr>
          <w:rFonts w:ascii="GHEA Grapalat" w:hAnsi="GHEA Grapalat" w:cs="Times Armenian"/>
          <w:b/>
          <w:lang w:val="hy-AM"/>
        </w:rPr>
        <w:t xml:space="preserve">  </w:t>
      </w:r>
      <w:r w:rsidRPr="00AA30C8">
        <w:rPr>
          <w:rFonts w:ascii="GHEA Grapalat" w:hAnsi="GHEA Grapalat" w:cs="Sylfaen"/>
          <w:b/>
          <w:lang w:val="hy-AM"/>
        </w:rPr>
        <w:t>ՊԱՅՄԱՆԱԳԻՐ</w:t>
      </w:r>
      <w:r w:rsidRPr="00AA30C8">
        <w:rPr>
          <w:rFonts w:ascii="GHEA Grapalat" w:hAnsi="GHEA Grapalat" w:cs="Times Armenian"/>
          <w:b/>
          <w:lang w:val="hy-AM"/>
        </w:rPr>
        <w:t xml:space="preserve">   </w:t>
      </w:r>
    </w:p>
    <w:p w14:paraId="184F85C2" w14:textId="3E038597" w:rsidR="008F47EE" w:rsidRPr="00AA30C8" w:rsidRDefault="008F47EE" w:rsidP="008F47EE">
      <w:pPr>
        <w:ind w:left="-142" w:firstLine="142"/>
        <w:jc w:val="center"/>
        <w:rPr>
          <w:rFonts w:ascii="GHEA Grapalat" w:hAnsi="GHEA Grapalat"/>
          <w:lang w:val="af-ZA"/>
        </w:rPr>
      </w:pPr>
      <w:r w:rsidRPr="00AA30C8">
        <w:rPr>
          <w:rFonts w:ascii="GHEA Grapalat" w:hAnsi="GHEA Grapalat"/>
          <w:b/>
          <w:lang w:val="hy-AM"/>
        </w:rPr>
        <w:t xml:space="preserve">N </w:t>
      </w:r>
      <w:r w:rsidRPr="00AA30C8">
        <w:rPr>
          <w:rFonts w:ascii="GHEA Grapalat" w:hAnsi="GHEA Grapalat"/>
          <w:lang w:val="af-ZA"/>
        </w:rPr>
        <w:t>«</w:t>
      </w:r>
      <w:r w:rsidRPr="00AA30C8">
        <w:rPr>
          <w:rFonts w:ascii="GHEA Grapalat" w:hAnsi="GHEA Grapalat" w:cs="Sylfaen"/>
          <w:b/>
          <w:lang w:val="hy-AM"/>
        </w:rPr>
        <w:t>ԵՔԼ–ԳՀԾՁԲ</w:t>
      </w:r>
      <w:r w:rsidRPr="00AA30C8">
        <w:rPr>
          <w:rFonts w:ascii="GHEA Grapalat" w:hAnsi="GHEA Grapalat" w:cs="Sylfaen"/>
          <w:b/>
          <w:lang w:val="es-ES"/>
        </w:rPr>
        <w:t>-</w:t>
      </w:r>
      <w:r w:rsidR="0097605A">
        <w:rPr>
          <w:rFonts w:ascii="GHEA Grapalat" w:hAnsi="GHEA Grapalat" w:cs="Sylfaen"/>
          <w:b/>
          <w:lang w:val="es-ES"/>
        </w:rPr>
        <w:t>26/8</w:t>
      </w:r>
      <w:r w:rsidRPr="00AA30C8">
        <w:rPr>
          <w:rFonts w:ascii="GHEA Grapalat" w:hAnsi="GHEA Grapalat"/>
          <w:lang w:val="af-ZA"/>
        </w:rPr>
        <w:t>»</w:t>
      </w:r>
    </w:p>
    <w:p w14:paraId="3DCB1681" w14:textId="77777777" w:rsidR="008F47EE" w:rsidRPr="00AA30C8" w:rsidRDefault="008F47EE" w:rsidP="008F47EE">
      <w:pPr>
        <w:ind w:left="-142" w:firstLine="142"/>
        <w:jc w:val="center"/>
        <w:rPr>
          <w:rFonts w:ascii="GHEA Grapalat" w:hAnsi="GHEA Grapalat"/>
          <w:lang w:val="af-ZA"/>
        </w:rPr>
      </w:pPr>
    </w:p>
    <w:p w14:paraId="332B2117" w14:textId="77777777" w:rsidR="008F47EE" w:rsidRPr="00504AC2" w:rsidRDefault="008F47EE" w:rsidP="008F47EE">
      <w:pPr>
        <w:tabs>
          <w:tab w:val="left" w:pos="720"/>
          <w:tab w:val="left" w:pos="1440"/>
          <w:tab w:val="left" w:pos="8865"/>
        </w:tabs>
        <w:jc w:val="both"/>
        <w:rPr>
          <w:rFonts w:ascii="GHEA Grapalat" w:hAnsi="GHEA Grapalat" w:cs="Sylfaen"/>
          <w:sz w:val="20"/>
          <w:lang w:val="hy-AM"/>
        </w:rPr>
      </w:pPr>
      <w:r w:rsidRPr="001430AD">
        <w:rPr>
          <w:rFonts w:ascii="Sylfaen" w:hAnsi="Sylfaen" w:cs="Sylfaen"/>
          <w:sz w:val="20"/>
          <w:lang w:val="hy-AM"/>
        </w:rPr>
        <w:t xml:space="preserve">                 </w:t>
      </w:r>
      <w:r w:rsidRPr="00504AC2">
        <w:rPr>
          <w:rFonts w:ascii="Sylfaen" w:hAnsi="Sylfaen" w:cs="Sylfaen"/>
          <w:sz w:val="20"/>
          <w:lang w:val="hy-AM"/>
        </w:rPr>
        <w:t>ք</w:t>
      </w:r>
      <w:r w:rsidRPr="00504AC2">
        <w:rPr>
          <w:rFonts w:ascii="GHEA Grapalat" w:hAnsi="GHEA Grapalat" w:cs="Sylfaen"/>
          <w:sz w:val="20"/>
          <w:lang w:val="hy-AM"/>
        </w:rPr>
        <w:t xml:space="preserve">. </w:t>
      </w:r>
      <w:r w:rsidRPr="0072782C">
        <w:rPr>
          <w:rFonts w:ascii="Sylfaen" w:hAnsi="Sylfaen" w:cs="Sylfaen"/>
          <w:sz w:val="20"/>
          <w:u w:val="single"/>
          <w:lang w:val="hy-AM"/>
        </w:rPr>
        <w:t>Երևան</w:t>
      </w:r>
      <w:r w:rsidRPr="00504AC2">
        <w:rPr>
          <w:rFonts w:ascii="GHEA Grapalat" w:hAnsi="GHEA Grapalat" w:cs="Sylfaen"/>
          <w:sz w:val="20"/>
          <w:lang w:val="hy-AM"/>
        </w:rPr>
        <w:t xml:space="preserve">                               </w:t>
      </w:r>
      <w:r w:rsidRPr="00447CD5">
        <w:rPr>
          <w:rFonts w:ascii="GHEA Grapalat" w:hAnsi="GHEA Grapalat" w:cs="Sylfaen"/>
          <w:sz w:val="20"/>
          <w:lang w:val="hy-AM"/>
        </w:rPr>
        <w:t xml:space="preserve">                                  </w:t>
      </w:r>
      <w:r w:rsidRPr="00504AC2">
        <w:rPr>
          <w:rFonts w:ascii="GHEA Grapalat" w:hAnsi="GHEA Grapalat" w:cs="Sylfaen"/>
          <w:sz w:val="20"/>
          <w:lang w:val="hy-AM"/>
        </w:rPr>
        <w:t xml:space="preserve">   </w:t>
      </w:r>
      <w:r w:rsidRPr="00504AC2">
        <w:rPr>
          <w:rFonts w:ascii="GHEA Grapalat" w:hAnsi="GHEA Grapalat"/>
          <w:lang w:val="hy-AM"/>
        </w:rPr>
        <w:t>«</w:t>
      </w:r>
      <w:r w:rsidRPr="00504AC2">
        <w:rPr>
          <w:rFonts w:ascii="GHEA Grapalat" w:hAnsi="GHEA Grapalat"/>
          <w:u w:val="single"/>
          <w:lang w:val="hy-AM"/>
        </w:rPr>
        <w:t xml:space="preserve"> </w:t>
      </w:r>
      <w:r w:rsidRPr="00447CD5">
        <w:rPr>
          <w:rFonts w:ascii="GHEA Grapalat" w:hAnsi="GHEA Grapalat"/>
          <w:u w:val="single"/>
          <w:lang w:val="hy-AM"/>
        </w:rPr>
        <w:t xml:space="preserve">      </w:t>
      </w:r>
      <w:r w:rsidRPr="00504AC2">
        <w:rPr>
          <w:rFonts w:ascii="GHEA Grapalat" w:hAnsi="GHEA Grapalat"/>
          <w:u w:val="single"/>
          <w:lang w:val="hy-AM"/>
        </w:rPr>
        <w:t xml:space="preserve">    </w:t>
      </w:r>
      <w:r w:rsidRPr="00504AC2">
        <w:rPr>
          <w:rFonts w:ascii="GHEA Grapalat" w:hAnsi="GHEA Grapalat"/>
          <w:lang w:val="hy-AM"/>
        </w:rPr>
        <w:t xml:space="preserve">» </w:t>
      </w:r>
      <w:r w:rsidRPr="00504AC2">
        <w:rPr>
          <w:rFonts w:ascii="GHEA Grapalat" w:hAnsi="GHEA Grapalat"/>
          <w:u w:val="single"/>
          <w:lang w:val="hy-AM"/>
        </w:rPr>
        <w:t xml:space="preserve">  </w:t>
      </w:r>
      <w:r w:rsidRPr="00447CD5">
        <w:rPr>
          <w:rFonts w:ascii="GHEA Grapalat" w:hAnsi="GHEA Grapalat"/>
          <w:u w:val="single"/>
          <w:lang w:val="hy-AM"/>
        </w:rPr>
        <w:t xml:space="preserve">                             </w:t>
      </w:r>
      <w:r w:rsidRPr="00504AC2">
        <w:rPr>
          <w:rFonts w:ascii="GHEA Grapalat" w:hAnsi="GHEA Grapalat"/>
          <w:u w:val="single"/>
          <w:lang w:val="hy-AM"/>
        </w:rPr>
        <w:t xml:space="preserve">     </w:t>
      </w:r>
      <w:r w:rsidRPr="00504AC2">
        <w:rPr>
          <w:rFonts w:ascii="GHEA Grapalat" w:hAnsi="GHEA Grapalat"/>
          <w:lang w:val="hy-AM"/>
        </w:rPr>
        <w:t xml:space="preserve"> </w:t>
      </w:r>
      <w:r w:rsidRPr="00504AC2">
        <w:rPr>
          <w:rFonts w:ascii="GHEA Grapalat" w:hAnsi="GHEA Grapalat" w:cs="Sylfaen"/>
          <w:sz w:val="20"/>
          <w:lang w:val="hy-AM"/>
        </w:rPr>
        <w:t>20</w:t>
      </w:r>
      <w:r>
        <w:rPr>
          <w:rFonts w:ascii="GHEA Grapalat" w:hAnsi="GHEA Grapalat" w:cs="Sylfaen"/>
          <w:sz w:val="20"/>
          <w:lang w:val="hy-AM"/>
        </w:rPr>
        <w:t>2</w:t>
      </w:r>
      <w:r w:rsidRPr="00E91124">
        <w:rPr>
          <w:rFonts w:ascii="GHEA Grapalat" w:hAnsi="GHEA Grapalat" w:cs="Sylfaen"/>
          <w:sz w:val="20"/>
          <w:lang w:val="hy-AM"/>
        </w:rPr>
        <w:t>5</w:t>
      </w:r>
      <w:r w:rsidRPr="00504AC2">
        <w:rPr>
          <w:rFonts w:ascii="GHEA Grapalat" w:hAnsi="GHEA Grapalat" w:cs="Sylfaen"/>
          <w:sz w:val="20"/>
          <w:lang w:val="hy-AM"/>
        </w:rPr>
        <w:t xml:space="preserve"> </w:t>
      </w:r>
      <w:r w:rsidRPr="00504AC2">
        <w:rPr>
          <w:rFonts w:ascii="Sylfaen" w:hAnsi="Sylfaen" w:cs="Sylfaen"/>
          <w:sz w:val="20"/>
          <w:lang w:val="hy-AM"/>
        </w:rPr>
        <w:t>թ</w:t>
      </w:r>
      <w:r w:rsidRPr="00504AC2">
        <w:rPr>
          <w:rFonts w:ascii="GHEA Grapalat" w:hAnsi="GHEA Grapalat" w:cs="Sylfaen"/>
          <w:sz w:val="20"/>
          <w:lang w:val="hy-AM"/>
        </w:rPr>
        <w:t>.</w:t>
      </w:r>
    </w:p>
    <w:p w14:paraId="18A13B1C" w14:textId="77777777" w:rsidR="008F47EE" w:rsidRPr="00712340" w:rsidRDefault="008F47EE" w:rsidP="008F47EE">
      <w:pPr>
        <w:tabs>
          <w:tab w:val="left" w:pos="720"/>
          <w:tab w:val="left" w:pos="1440"/>
          <w:tab w:val="left" w:pos="8865"/>
        </w:tabs>
        <w:jc w:val="both"/>
        <w:rPr>
          <w:rFonts w:ascii="GHEA Grapalat" w:hAnsi="GHEA Grapalat" w:cs="Sylfaen"/>
          <w:sz w:val="20"/>
          <w:lang w:val="hy-AM"/>
        </w:rPr>
      </w:pPr>
    </w:p>
    <w:p w14:paraId="7C656D25"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lang w:val="hy-AM"/>
        </w:rPr>
        <w:t>«</w:t>
      </w:r>
      <w:r w:rsidRPr="00712340">
        <w:rPr>
          <w:rFonts w:ascii="GHEA Grapalat" w:hAnsi="GHEA Grapalat" w:cs="Sylfaen"/>
          <w:sz w:val="20"/>
          <w:lang w:val="hy-AM"/>
        </w:rPr>
        <w:t>________________________________________</w:t>
      </w:r>
      <w:r w:rsidRPr="00712340">
        <w:rPr>
          <w:rFonts w:ascii="GHEA Grapalat" w:hAnsi="GHEA Grapalat"/>
          <w:lang w:val="hy-AM"/>
        </w:rPr>
        <w:t>»</w:t>
      </w:r>
      <w:r w:rsidRPr="00712340">
        <w:rPr>
          <w:rFonts w:ascii="GHEA Grapalat" w:hAnsi="GHEA Grapalat" w:cs="Times Armenian"/>
          <w:sz w:val="20"/>
          <w:lang w:val="hy-AM"/>
        </w:rPr>
        <w:t xml:space="preserve">,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դեմս</w:t>
      </w:r>
      <w:r w:rsidRPr="00712340">
        <w:rPr>
          <w:rFonts w:ascii="GHEA Grapalat" w:hAnsi="GHEA Grapalat" w:cs="Times Armenian"/>
          <w:sz w:val="20"/>
          <w:lang w:val="hy-AM"/>
        </w:rPr>
        <w:t xml:space="preserve"> ------------------------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գործում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 </w:t>
      </w:r>
      <w:r w:rsidRPr="00712340">
        <w:rPr>
          <w:rFonts w:ascii="GHEA Grapalat" w:hAnsi="GHEA Grapalat" w:cs="Sylfaen"/>
          <w:sz w:val="20"/>
          <w:lang w:val="hy-AM"/>
        </w:rPr>
        <w:t>կանոնադրության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այսուհետ՝</w:t>
      </w:r>
      <w:r w:rsidRPr="00712340">
        <w:rPr>
          <w:rFonts w:ascii="GHEA Grapalat" w:hAnsi="GHEA Grapalat" w:cs="Times Armenian"/>
          <w:sz w:val="20"/>
          <w:lang w:val="hy-AM"/>
        </w:rPr>
        <w:t xml:space="preserve"> </w:t>
      </w:r>
      <w:r w:rsidRPr="00712340">
        <w:rPr>
          <w:rFonts w:ascii="GHEA Grapalat" w:hAnsi="GHEA Grapalat" w:cs="Sylfaen"/>
          <w:sz w:val="20"/>
          <w:lang w:val="hy-AM"/>
        </w:rPr>
        <w:t>Պատվիրատու</w:t>
      </w:r>
      <w:r w:rsidRPr="00712340">
        <w:rPr>
          <w:rFonts w:ascii="GHEA Grapalat" w:hAnsi="GHEA Grapalat" w:cs="Times Armenian"/>
          <w:sz w:val="20"/>
          <w:lang w:val="hy-AM"/>
        </w:rPr>
        <w:t xml:space="preserve">), </w:t>
      </w:r>
      <w:r w:rsidRPr="00712340">
        <w:rPr>
          <w:rFonts w:ascii="GHEA Grapalat" w:hAnsi="GHEA Grapalat" w:cs="Sylfaen"/>
          <w:sz w:val="20"/>
          <w:lang w:val="hy-AM"/>
        </w:rPr>
        <w:t>մի</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կողմից</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ն</w:t>
      </w:r>
      <w:r w:rsidRPr="00712340">
        <w:rPr>
          <w:rFonts w:ascii="GHEA Grapalat" w:hAnsi="GHEA Grapalat" w:cs="Times Armenian"/>
          <w:sz w:val="20"/>
          <w:lang w:val="hy-AM"/>
        </w:rPr>
        <w:t>,</w:t>
      </w:r>
      <w:r w:rsidRPr="00712340">
        <w:rPr>
          <w:rFonts w:ascii="GHEA Grapalat" w:hAnsi="GHEA Grapalat"/>
          <w:sz w:val="20"/>
          <w:lang w:val="hy-AM"/>
        </w:rPr>
        <w:t xml:space="preserve"> </w:t>
      </w:r>
      <w:r w:rsidRPr="00712340">
        <w:rPr>
          <w:rFonts w:ascii="GHEA Grapalat" w:hAnsi="GHEA Grapalat" w:cs="Sylfaen"/>
          <w:sz w:val="20"/>
          <w:lang w:val="hy-AM"/>
        </w:rPr>
        <w:t>ի</w:t>
      </w:r>
      <w:r w:rsidRPr="00712340">
        <w:rPr>
          <w:rFonts w:ascii="GHEA Grapalat" w:hAnsi="GHEA Grapalat" w:cs="Times Armenian"/>
          <w:sz w:val="20"/>
          <w:lang w:val="hy-AM"/>
        </w:rPr>
        <w:t xml:space="preserve"> </w:t>
      </w:r>
      <w:r w:rsidRPr="00712340">
        <w:rPr>
          <w:rFonts w:ascii="GHEA Grapalat" w:hAnsi="GHEA Grapalat" w:cs="Sylfaen"/>
          <w:sz w:val="20"/>
          <w:lang w:val="hy-AM"/>
        </w:rPr>
        <w:t>դեմս</w:t>
      </w:r>
      <w:r w:rsidRPr="00712340">
        <w:rPr>
          <w:rFonts w:ascii="GHEA Grapalat" w:hAnsi="GHEA Grapalat" w:cs="Times Armenian"/>
          <w:sz w:val="20"/>
          <w:lang w:val="hy-AM"/>
        </w:rPr>
        <w:t xml:space="preserve"> </w:t>
      </w:r>
      <w:r w:rsidRPr="00712340">
        <w:rPr>
          <w:rFonts w:ascii="GHEA Grapalat" w:hAnsi="GHEA Grapalat" w:cs="Sylfaen"/>
          <w:sz w:val="20"/>
          <w:lang w:val="hy-AM"/>
        </w:rPr>
        <w:t>տնօրեն</w:t>
      </w:r>
      <w:r w:rsidRPr="00712340">
        <w:rPr>
          <w:rFonts w:ascii="GHEA Grapalat" w:hAnsi="GHEA Grapalat" w:cs="Times Armenian"/>
          <w:sz w:val="20"/>
          <w:lang w:val="hy-AM"/>
        </w:rPr>
        <w:t xml:space="preserve"> ------------------------</w:t>
      </w:r>
      <w:r w:rsidRPr="00712340">
        <w:rPr>
          <w:rFonts w:ascii="GHEA Grapalat" w:hAnsi="GHEA Grapalat" w:cs="Sylfaen"/>
          <w:sz w:val="20"/>
          <w:lang w:val="hy-AM"/>
        </w:rPr>
        <w:t>ի, որը</w:t>
      </w:r>
      <w:r w:rsidRPr="00712340">
        <w:rPr>
          <w:rFonts w:ascii="GHEA Grapalat" w:hAnsi="GHEA Grapalat" w:cs="Times Armenian"/>
          <w:sz w:val="20"/>
          <w:lang w:val="hy-AM"/>
        </w:rPr>
        <w:t xml:space="preserve"> </w:t>
      </w:r>
      <w:r w:rsidRPr="00712340">
        <w:rPr>
          <w:rFonts w:ascii="GHEA Grapalat" w:hAnsi="GHEA Grapalat" w:cs="Sylfaen"/>
          <w:sz w:val="20"/>
          <w:lang w:val="hy-AM"/>
        </w:rPr>
        <w:t>գործում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 </w:t>
      </w:r>
      <w:r w:rsidRPr="00712340">
        <w:rPr>
          <w:rFonts w:ascii="GHEA Grapalat" w:hAnsi="GHEA Grapalat" w:cs="Sylfaen"/>
          <w:sz w:val="20"/>
          <w:lang w:val="hy-AM"/>
        </w:rPr>
        <w:t>կանոնադրության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այսուհետ՝</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մյուս</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կողմից</w:t>
      </w:r>
      <w:r w:rsidRPr="00712340">
        <w:rPr>
          <w:rFonts w:ascii="GHEA Grapalat" w:hAnsi="GHEA Grapalat" w:cs="Times Armenian"/>
          <w:sz w:val="20"/>
          <w:lang w:val="hy-AM"/>
        </w:rPr>
        <w:t xml:space="preserve">, </w:t>
      </w:r>
      <w:r w:rsidRPr="00712340">
        <w:rPr>
          <w:rFonts w:ascii="GHEA Grapalat" w:hAnsi="GHEA Grapalat" w:cs="Sylfaen"/>
          <w:sz w:val="20"/>
          <w:lang w:val="hy-AM"/>
        </w:rPr>
        <w:t>կնքեցին</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հետևյալի</w:t>
      </w:r>
      <w:r w:rsidRPr="00712340">
        <w:rPr>
          <w:rFonts w:ascii="GHEA Grapalat" w:hAnsi="GHEA Grapalat" w:cs="Times Armenian"/>
          <w:sz w:val="20"/>
          <w:lang w:val="hy-AM"/>
        </w:rPr>
        <w:t xml:space="preserve"> </w:t>
      </w:r>
      <w:r w:rsidRPr="00712340">
        <w:rPr>
          <w:rFonts w:ascii="GHEA Grapalat" w:hAnsi="GHEA Grapalat" w:cs="Sylfaen"/>
          <w:sz w:val="20"/>
          <w:lang w:val="hy-AM"/>
        </w:rPr>
        <w:t>մասին</w:t>
      </w:r>
      <w:r w:rsidRPr="00712340">
        <w:rPr>
          <w:rFonts w:ascii="GHEA Grapalat" w:hAnsi="GHEA Grapalat" w:cs="Times Armenian"/>
          <w:sz w:val="20"/>
          <w:lang w:val="hy-AM"/>
        </w:rPr>
        <w:t>։</w:t>
      </w:r>
    </w:p>
    <w:p w14:paraId="5A192BB0" w14:textId="77777777" w:rsidR="008F47EE" w:rsidRPr="00712340" w:rsidRDefault="008F47EE" w:rsidP="008F47EE">
      <w:pPr>
        <w:jc w:val="both"/>
        <w:rPr>
          <w:rFonts w:ascii="GHEA Grapalat" w:hAnsi="GHEA Grapalat"/>
          <w:i/>
          <w:sz w:val="20"/>
          <w:lang w:val="hy-AM" w:eastAsia="zh-CN"/>
        </w:rPr>
      </w:pPr>
    </w:p>
    <w:p w14:paraId="3E4F9B9A" w14:textId="77777777" w:rsidR="003F59D9" w:rsidRPr="00712340" w:rsidRDefault="003F59D9" w:rsidP="003F59D9">
      <w:pPr>
        <w:ind w:firstLine="720"/>
        <w:jc w:val="both"/>
        <w:rPr>
          <w:rFonts w:ascii="GHEA Grapalat" w:hAnsi="GHEA Grapalat" w:cs="Sylfaen"/>
          <w:b/>
          <w:smallCaps/>
          <w:sz w:val="20"/>
          <w:lang w:val="hy-AM"/>
        </w:rPr>
      </w:pPr>
      <w:r w:rsidRPr="00712340">
        <w:rPr>
          <w:rFonts w:ascii="GHEA Grapalat" w:hAnsi="GHEA Grapalat" w:cs="Sylfaen"/>
          <w:b/>
          <w:smallCaps/>
          <w:sz w:val="20"/>
          <w:lang w:val="hy-AM"/>
        </w:rPr>
        <w:t>1. Պայմանագրի առարկան</w:t>
      </w:r>
    </w:p>
    <w:p w14:paraId="03648142" w14:textId="77777777" w:rsidR="001F5A77" w:rsidRPr="001F5A77" w:rsidRDefault="001F5A77" w:rsidP="001F5A77">
      <w:pPr>
        <w:ind w:firstLine="720"/>
        <w:jc w:val="both"/>
        <w:rPr>
          <w:rFonts w:ascii="GHEA Grapalat" w:hAnsi="GHEA Grapalat" w:cs="Sylfaen"/>
          <w:sz w:val="20"/>
          <w:lang w:val="hy-AM"/>
        </w:rPr>
      </w:pPr>
      <w:r w:rsidRPr="001F5A77">
        <w:rPr>
          <w:rFonts w:ascii="GHEA Grapalat" w:hAnsi="GHEA Grapalat" w:cs="Sylfaen"/>
          <w:sz w:val="20"/>
          <w:lang w:val="hy-AM"/>
        </w:rPr>
        <w:t xml:space="preserve">1.1 Պատվիրատուն հանձնարարում է, իսկ Կատարողը ստանձնում է </w:t>
      </w:r>
      <w:r w:rsidRPr="001F5A77">
        <w:rPr>
          <w:rFonts w:ascii="GHEA Grapalat" w:hAnsi="GHEA Grapalat"/>
          <w:b/>
          <w:sz w:val="22"/>
          <w:lang w:val="af-ZA"/>
        </w:rPr>
        <w:t>հենասյան հիմքերի վերականգնման</w:t>
      </w:r>
      <w:r w:rsidRPr="001F5A77">
        <w:rPr>
          <w:rFonts w:ascii="GHEA Grapalat" w:hAnsi="GHEA Grapalat"/>
          <w:i/>
          <w:lang w:val="af-ZA"/>
        </w:rPr>
        <w:t xml:space="preserve"> </w:t>
      </w:r>
      <w:r w:rsidRPr="001F5A77">
        <w:rPr>
          <w:rFonts w:ascii="GHEA Grapalat" w:hAnsi="GHEA Grapalat"/>
          <w:b/>
          <w:sz w:val="22"/>
          <w:lang w:val="af-ZA"/>
        </w:rPr>
        <w:t>ծառայությունների</w:t>
      </w:r>
      <w:r w:rsidRPr="001F5A77">
        <w:rPr>
          <w:rFonts w:ascii="GHEA Grapalat" w:hAnsi="GHEA Grapalat"/>
          <w:i/>
          <w:lang w:val="af-ZA"/>
        </w:rPr>
        <w:t xml:space="preserve"> </w:t>
      </w:r>
      <w:r w:rsidRPr="001F5A77">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բնութագիր-գնման</w:t>
      </w:r>
      <w:r w:rsidRPr="001F5A77">
        <w:rPr>
          <w:rFonts w:ascii="GHEA Grapalat" w:hAnsi="GHEA Grapalat"/>
          <w:sz w:val="20"/>
          <w:lang w:val="hy-AM"/>
        </w:rPr>
        <w:t xml:space="preserve"> </w:t>
      </w:r>
      <w:r w:rsidRPr="001F5A77">
        <w:rPr>
          <w:rFonts w:ascii="GHEA Grapalat" w:hAnsi="GHEA Grapalat" w:cs="Sylfaen"/>
          <w:sz w:val="20"/>
          <w:lang w:val="hy-AM"/>
        </w:rPr>
        <w:t>ժամանակացույցի պահանջների</w:t>
      </w:r>
      <w:r w:rsidRPr="001F5A77">
        <w:rPr>
          <w:rFonts w:ascii="GHEA Grapalat" w:hAnsi="GHEA Grapalat" w:cs="Tahoma"/>
          <w:sz w:val="20"/>
          <w:lang w:val="hy-AM"/>
        </w:rPr>
        <w:t>։</w:t>
      </w:r>
    </w:p>
    <w:p w14:paraId="289C5788" w14:textId="18B8B0AC" w:rsidR="00EE77B6" w:rsidRPr="00B725DC" w:rsidRDefault="00EE77B6" w:rsidP="00AB244D">
      <w:pPr>
        <w:ind w:firstLine="720"/>
        <w:jc w:val="both"/>
        <w:rPr>
          <w:rFonts w:ascii="GHEA Grapalat" w:hAnsi="GHEA Grapalat" w:cs="Sylfaen"/>
          <w:sz w:val="20"/>
          <w:lang w:val="hy-AM"/>
        </w:rPr>
      </w:pPr>
      <w:r w:rsidRPr="001F5A77">
        <w:rPr>
          <w:rFonts w:ascii="GHEA Grapalat" w:hAnsi="GHEA Grapalat" w:cs="Sylfaen"/>
          <w:sz w:val="20"/>
          <w:lang w:val="hy-AM"/>
        </w:rPr>
        <w:t xml:space="preserve">1.2 </w:t>
      </w:r>
      <w:r w:rsidRPr="001F5A77">
        <w:rPr>
          <w:rFonts w:ascii="GHEA Grapalat" w:hAnsi="GHEA Grapalat"/>
          <w:sz w:val="20"/>
          <w:lang w:val="hy-AM"/>
        </w:rPr>
        <w:t xml:space="preserve">Ծառայությունը մատուցվում է պայմանագրի N 1 հավելվածով սահմանված </w:t>
      </w:r>
      <w:r w:rsidRPr="001F5A77">
        <w:rPr>
          <w:rFonts w:ascii="GHEA Grapalat" w:hAnsi="GHEA Grapalat" w:cs="Sylfaen"/>
          <w:sz w:val="20"/>
          <w:lang w:val="hy-AM"/>
        </w:rPr>
        <w:t>Տեխնիկական բնութագիր-</w:t>
      </w:r>
      <w:r w:rsidRPr="001F5A77">
        <w:rPr>
          <w:rFonts w:ascii="GHEA Grapalat" w:hAnsi="GHEA Grapalat"/>
          <w:sz w:val="20"/>
          <w:lang w:val="hy-AM"/>
        </w:rPr>
        <w:t>գնման ժամանակացույցին համապատասխան և սահմանված ժամկետներով</w:t>
      </w:r>
      <w:r w:rsidRPr="00B725DC">
        <w:rPr>
          <w:rFonts w:ascii="GHEA Grapalat" w:hAnsi="GHEA Grapalat"/>
          <w:sz w:val="20"/>
          <w:lang w:val="hy-AM"/>
        </w:rPr>
        <w:t>:</w:t>
      </w:r>
    </w:p>
    <w:p w14:paraId="212815C8" w14:textId="77777777" w:rsidR="003F59D9" w:rsidRPr="00712340" w:rsidRDefault="003F59D9" w:rsidP="003F59D9">
      <w:pPr>
        <w:pStyle w:val="ListParagraph"/>
        <w:tabs>
          <w:tab w:val="left" w:pos="0"/>
          <w:tab w:val="left" w:pos="360"/>
        </w:tabs>
        <w:ind w:left="0" w:firstLine="90"/>
        <w:contextualSpacing/>
        <w:jc w:val="both"/>
        <w:rPr>
          <w:rFonts w:ascii="GHEA Grapalat" w:hAnsi="GHEA Grapalat" w:cs="Sylfaen"/>
          <w:sz w:val="20"/>
          <w:lang w:val="hy-AM"/>
        </w:rPr>
      </w:pPr>
      <w:r w:rsidRPr="003910B1">
        <w:rPr>
          <w:rFonts w:ascii="Arial LatArm" w:hAnsi="Arial LatArm"/>
          <w:sz w:val="20"/>
          <w:lang w:val="hy-AM"/>
        </w:rPr>
        <w:t xml:space="preserve">     </w:t>
      </w:r>
    </w:p>
    <w:p w14:paraId="5196B7C6" w14:textId="77777777" w:rsidR="008F47EE" w:rsidRPr="00712340" w:rsidRDefault="008F47EE" w:rsidP="008F47EE">
      <w:pPr>
        <w:pStyle w:val="ListParagraph"/>
        <w:tabs>
          <w:tab w:val="left" w:pos="0"/>
          <w:tab w:val="left" w:pos="360"/>
        </w:tabs>
        <w:ind w:left="0" w:firstLine="90"/>
        <w:contextualSpacing/>
        <w:jc w:val="both"/>
        <w:rPr>
          <w:rFonts w:ascii="GHEA Grapalat" w:hAnsi="GHEA Grapalat" w:cs="Sylfaen"/>
          <w:sz w:val="20"/>
          <w:lang w:val="hy-AM"/>
        </w:rPr>
      </w:pPr>
      <w:r w:rsidRPr="003910B1">
        <w:rPr>
          <w:rFonts w:ascii="Arial LatArm" w:hAnsi="Arial LatArm"/>
          <w:sz w:val="20"/>
          <w:lang w:val="hy-AM"/>
        </w:rPr>
        <w:t xml:space="preserve">     </w:t>
      </w:r>
    </w:p>
    <w:p w14:paraId="1E15014C" w14:textId="77777777" w:rsidR="008F47EE" w:rsidRPr="00712340" w:rsidRDefault="008F47EE" w:rsidP="008F47EE">
      <w:pPr>
        <w:ind w:firstLine="720"/>
        <w:jc w:val="both"/>
        <w:rPr>
          <w:rFonts w:ascii="GHEA Grapalat" w:hAnsi="GHEA Grapalat" w:cs="Sylfaen"/>
          <w:b/>
          <w:smallCaps/>
          <w:sz w:val="20"/>
          <w:lang w:val="hy-AM"/>
        </w:rPr>
      </w:pPr>
      <w:r w:rsidRPr="00712340">
        <w:rPr>
          <w:rFonts w:ascii="GHEA Grapalat" w:hAnsi="GHEA Grapalat" w:cs="Sylfaen"/>
          <w:b/>
          <w:smallCaps/>
          <w:sz w:val="20"/>
          <w:lang w:val="hy-AM"/>
        </w:rPr>
        <w:t>2. ԿՈՂՄԵՐԻ ԻՐԱՎՈՒՆՔՆԵՐԸ ԵՎ ՊԱՐՏԱԿԱՆՈՒԹՅՈՒՆՆԵՐԸ</w:t>
      </w:r>
    </w:p>
    <w:p w14:paraId="26DF7656"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2.1 Պատվիրատուն իրավունք ունի`</w:t>
      </w:r>
    </w:p>
    <w:p w14:paraId="65CB7DC8"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4AA558DE"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cs="Sylfaen"/>
          <w:sz w:val="20"/>
          <w:lang w:val="hy-AM"/>
        </w:rPr>
        <w:t>2.1.2 Եթե</w:t>
      </w:r>
      <w:r w:rsidRPr="00712340">
        <w:rPr>
          <w:rFonts w:ascii="GHEA Grapalat" w:hAnsi="GHEA Grapalat" w:cs="Times Armenian"/>
          <w:sz w:val="20"/>
          <w:lang w:val="hy-AM"/>
        </w:rPr>
        <w:t xml:space="preserve"> մատուցվել է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N 1 հավելվածում </w:t>
      </w:r>
      <w:r w:rsidRPr="00712340">
        <w:rPr>
          <w:rFonts w:ascii="GHEA Grapalat" w:hAnsi="GHEA Grapalat" w:cs="Sylfaen"/>
          <w:sz w:val="20"/>
          <w:lang w:val="hy-AM"/>
        </w:rPr>
        <w:t>նշված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չհամապատասխանող</w:t>
      </w:r>
      <w:r w:rsidRPr="00712340">
        <w:rPr>
          <w:rFonts w:ascii="GHEA Grapalat" w:hAnsi="GHEA Grapalat" w:cs="Times Armenian"/>
          <w:sz w:val="20"/>
          <w:lang w:val="hy-AM"/>
        </w:rPr>
        <w:t xml:space="preserve"> ծառայություն.</w:t>
      </w:r>
      <w:r w:rsidRPr="00712340">
        <w:rPr>
          <w:rFonts w:ascii="GHEA Grapalat" w:hAnsi="GHEA Grapalat"/>
          <w:sz w:val="20"/>
          <w:lang w:val="hy-AM"/>
        </w:rPr>
        <w:t xml:space="preserve"> </w:t>
      </w:r>
    </w:p>
    <w:p w14:paraId="444F161D"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cs="Sylfaen"/>
          <w:sz w:val="20"/>
          <w:lang w:val="hy-AM"/>
        </w:rPr>
        <w:t>ա</w:t>
      </w:r>
      <w:r w:rsidRPr="00712340">
        <w:rPr>
          <w:rFonts w:ascii="GHEA Grapalat" w:hAnsi="GHEA Grapalat" w:cs="Times Armenian"/>
          <w:sz w:val="20"/>
          <w:lang w:val="hy-AM"/>
        </w:rPr>
        <w:t xml:space="preserve">) </w:t>
      </w:r>
      <w:r w:rsidRPr="00712340">
        <w:rPr>
          <w:rFonts w:ascii="GHEA Grapalat" w:hAnsi="GHEA Grapalat" w:cs="Sylfaen"/>
          <w:sz w:val="20"/>
          <w:lang w:val="hy-AM"/>
        </w:rPr>
        <w:t>Չընդունել</w:t>
      </w:r>
      <w:r w:rsidRPr="00712340">
        <w:rPr>
          <w:rFonts w:ascii="GHEA Grapalat" w:hAnsi="GHEA Grapalat" w:cs="Times Armenian"/>
          <w:sz w:val="20"/>
          <w:lang w:val="hy-AM"/>
        </w:rPr>
        <w:t xml:space="preserve"> ծառայությունը</w:t>
      </w:r>
      <w:r w:rsidRPr="00712340">
        <w:rPr>
          <w:rFonts w:ascii="GHEA Grapalat" w:hAnsi="GHEA Grapalat" w:cs="Sylfaen"/>
          <w:sz w:val="20"/>
          <w:lang w:val="hy-AM"/>
        </w:rPr>
        <w:t>՝ իր</w:t>
      </w:r>
      <w:r w:rsidRPr="00712340">
        <w:rPr>
          <w:rFonts w:ascii="GHEA Grapalat" w:hAnsi="GHEA Grapalat" w:cs="Times Armenian"/>
          <w:sz w:val="20"/>
          <w:lang w:val="hy-AM"/>
        </w:rPr>
        <w:t xml:space="preserve"> </w:t>
      </w:r>
      <w:r w:rsidRPr="00712340">
        <w:rPr>
          <w:rFonts w:ascii="GHEA Grapalat" w:hAnsi="GHEA Grapalat" w:cs="Sylfaen"/>
          <w:sz w:val="20"/>
          <w:lang w:val="hy-AM"/>
        </w:rPr>
        <w:t>հայեցողությամբ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սահմանելով</w:t>
      </w:r>
      <w:r w:rsidRPr="00712340">
        <w:rPr>
          <w:rFonts w:ascii="GHEA Grapalat" w:hAnsi="GHEA Grapalat" w:cs="Times Armenian"/>
          <w:sz w:val="20"/>
          <w:lang w:val="hy-AM"/>
        </w:rPr>
        <w:t xml:space="preserve"> </w:t>
      </w:r>
      <w:r w:rsidRPr="00712340">
        <w:rPr>
          <w:rFonts w:ascii="GHEA Grapalat" w:hAnsi="GHEA Grapalat" w:cs="Sylfaen"/>
          <w:sz w:val="20"/>
          <w:lang w:val="hy-AM"/>
        </w:rPr>
        <w:t>անպատշաճ</w:t>
      </w:r>
      <w:r w:rsidRPr="00712340">
        <w:rPr>
          <w:rFonts w:ascii="GHEA Grapalat" w:hAnsi="GHEA Grapalat" w:cs="Times Armenian"/>
          <w:sz w:val="20"/>
          <w:lang w:val="hy-AM"/>
        </w:rPr>
        <w:t xml:space="preserve"> </w:t>
      </w:r>
      <w:r w:rsidRPr="00712340">
        <w:rPr>
          <w:rFonts w:ascii="GHEA Grapalat" w:hAnsi="GHEA Grapalat" w:cs="Sylfaen"/>
          <w:sz w:val="20"/>
          <w:lang w:val="hy-AM"/>
        </w:rPr>
        <w:t>որակի</w:t>
      </w:r>
      <w:r w:rsidRPr="00712340">
        <w:rPr>
          <w:rFonts w:ascii="GHEA Grapalat" w:hAnsi="GHEA Grapalat" w:cs="Times Armenian"/>
          <w:sz w:val="20"/>
          <w:lang w:val="hy-AM"/>
        </w:rPr>
        <w:t xml:space="preserve"> ծառայությունը  </w:t>
      </w:r>
      <w:r w:rsidRPr="00712340">
        <w:rPr>
          <w:rFonts w:ascii="GHEA Grapalat" w:hAnsi="GHEA Grapalat" w:cs="Sylfaen"/>
          <w:sz w:val="20"/>
          <w:lang w:val="hy-AM"/>
        </w:rPr>
        <w:t>պայմանագրին</w:t>
      </w:r>
      <w:r w:rsidRPr="00712340">
        <w:rPr>
          <w:rFonts w:ascii="GHEA Grapalat" w:hAnsi="GHEA Grapalat" w:cs="Times Armenian"/>
          <w:sz w:val="20"/>
          <w:lang w:val="hy-AM"/>
        </w:rPr>
        <w:t xml:space="preserve"> </w:t>
      </w:r>
      <w:r w:rsidRPr="00712340">
        <w:rPr>
          <w:rFonts w:ascii="GHEA Grapalat" w:hAnsi="GHEA Grapalat" w:cs="Sylfaen"/>
          <w:sz w:val="20"/>
          <w:lang w:val="hy-AM"/>
        </w:rPr>
        <w:t>համապատասխանող</w:t>
      </w:r>
      <w:r w:rsidRPr="00712340">
        <w:rPr>
          <w:rFonts w:ascii="GHEA Grapalat" w:hAnsi="GHEA Grapalat" w:cs="Times Armenian"/>
          <w:sz w:val="20"/>
          <w:lang w:val="hy-AM"/>
        </w:rPr>
        <w:t xml:space="preserve"> ծ</w:t>
      </w:r>
      <w:r w:rsidRPr="00712340">
        <w:rPr>
          <w:rFonts w:ascii="GHEA Grapalat" w:hAnsi="GHEA Grapalat" w:cs="Sylfaen"/>
          <w:sz w:val="20"/>
          <w:lang w:val="hy-AM"/>
        </w:rPr>
        <w:t>առայությամբ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անհատույց</w:t>
      </w:r>
      <w:r w:rsidRPr="00712340">
        <w:rPr>
          <w:rFonts w:ascii="GHEA Grapalat" w:hAnsi="GHEA Grapalat" w:cs="Times Armenian"/>
          <w:sz w:val="20"/>
          <w:lang w:val="hy-AM"/>
        </w:rPr>
        <w:t xml:space="preserve"> </w:t>
      </w:r>
      <w:r w:rsidRPr="00712340">
        <w:rPr>
          <w:rFonts w:ascii="GHEA Grapalat" w:hAnsi="GHEA Grapalat" w:cs="Sylfaen"/>
          <w:sz w:val="20"/>
          <w:lang w:val="hy-AM"/>
        </w:rPr>
        <w:t>փոխարինման</w:t>
      </w:r>
      <w:r w:rsidRPr="00712340">
        <w:rPr>
          <w:rFonts w:ascii="GHEA Grapalat" w:hAnsi="GHEA Grapalat" w:cs="Times Armenian"/>
          <w:sz w:val="20"/>
          <w:lang w:val="hy-AM"/>
        </w:rPr>
        <w:t xml:space="preserve"> </w:t>
      </w:r>
      <w:r w:rsidRPr="00712340">
        <w:rPr>
          <w:rFonts w:ascii="GHEA Grapalat" w:hAnsi="GHEA Grapalat" w:cs="Sylfaen"/>
          <w:sz w:val="20"/>
          <w:lang w:val="hy-AM"/>
        </w:rPr>
        <w:t>ողջամիտ</w:t>
      </w:r>
      <w:r w:rsidRPr="00712340">
        <w:rPr>
          <w:rFonts w:ascii="GHEA Grapalat" w:hAnsi="GHEA Grapalat" w:cs="Times Armenian"/>
          <w:sz w:val="20"/>
          <w:lang w:val="hy-AM"/>
        </w:rPr>
        <w:t xml:space="preserve"> </w:t>
      </w:r>
      <w:r w:rsidRPr="00712340">
        <w:rPr>
          <w:rFonts w:ascii="GHEA Grapalat" w:hAnsi="GHEA Grapalat" w:cs="Sylfaen"/>
          <w:sz w:val="20"/>
          <w:lang w:val="hy-AM"/>
        </w:rPr>
        <w:t>ժամկետ և</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պահանջել</w:t>
      </w:r>
      <w:r w:rsidRPr="00712340">
        <w:rPr>
          <w:rFonts w:ascii="GHEA Grapalat" w:hAnsi="GHEA Grapalat" w:cs="Times Armenian"/>
          <w:sz w:val="20"/>
          <w:lang w:val="hy-AM"/>
        </w:rPr>
        <w:t xml:space="preserve"> Կատարողից </w:t>
      </w:r>
      <w:r w:rsidRPr="00712340">
        <w:rPr>
          <w:rFonts w:ascii="GHEA Grapalat" w:hAnsi="GHEA Grapalat" w:cs="Sylfaen"/>
          <w:sz w:val="20"/>
          <w:lang w:val="hy-AM"/>
        </w:rPr>
        <w:t>վճարելու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5.2 </w:t>
      </w:r>
      <w:r w:rsidRPr="00712340">
        <w:rPr>
          <w:rFonts w:ascii="GHEA Grapalat" w:hAnsi="GHEA Grapalat" w:cs="Sylfaen"/>
          <w:sz w:val="20"/>
          <w:lang w:val="hy-AM"/>
        </w:rPr>
        <w:t>կետով</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նախատեսված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տուգանքը, ինչպես նաև 5.3 կետով նախատեսված տույժը</w:t>
      </w:r>
      <w:r w:rsidRPr="00712340">
        <w:rPr>
          <w:rFonts w:ascii="GHEA Grapalat" w:hAnsi="GHEA Grapalat" w:cs="Times Armenian"/>
          <w:sz w:val="20"/>
          <w:lang w:val="hy-AM"/>
        </w:rPr>
        <w:t>.</w:t>
      </w:r>
      <w:r w:rsidRPr="00712340">
        <w:rPr>
          <w:rFonts w:ascii="GHEA Grapalat" w:hAnsi="GHEA Grapalat"/>
          <w:sz w:val="20"/>
          <w:lang w:val="hy-AM"/>
        </w:rPr>
        <w:t xml:space="preserve"> </w:t>
      </w:r>
    </w:p>
    <w:p w14:paraId="29102BBB" w14:textId="77777777" w:rsidR="008F47EE" w:rsidRPr="00712340" w:rsidRDefault="008F47EE" w:rsidP="008F47EE">
      <w:pPr>
        <w:tabs>
          <w:tab w:val="left" w:pos="1080"/>
        </w:tabs>
        <w:ind w:firstLine="720"/>
        <w:jc w:val="both"/>
        <w:rPr>
          <w:rFonts w:ascii="GHEA Grapalat" w:hAnsi="GHEA Grapalat"/>
          <w:sz w:val="20"/>
          <w:lang w:val="hy-AM"/>
        </w:rPr>
      </w:pPr>
      <w:r w:rsidRPr="00712340">
        <w:rPr>
          <w:rFonts w:ascii="GHEA Grapalat" w:hAnsi="GHEA Grapalat" w:cs="Sylfaen"/>
          <w:sz w:val="20"/>
          <w:lang w:val="hy-AM"/>
        </w:rPr>
        <w:t>բ</w:t>
      </w:r>
      <w:r w:rsidRPr="00712340">
        <w:rPr>
          <w:rFonts w:ascii="GHEA Grapalat" w:hAnsi="GHEA Grapalat"/>
          <w:sz w:val="20"/>
          <w:lang w:val="hy-AM"/>
        </w:rPr>
        <w:t>)</w:t>
      </w:r>
      <w:r w:rsidRPr="00712340">
        <w:rPr>
          <w:rFonts w:ascii="GHEA Grapalat" w:hAnsi="GHEA Grapalat"/>
          <w:sz w:val="20"/>
          <w:lang w:val="hy-AM"/>
        </w:rPr>
        <w:tab/>
      </w:r>
      <w:r w:rsidRPr="00712340">
        <w:rPr>
          <w:rFonts w:ascii="GHEA Grapalat" w:hAnsi="GHEA Grapalat" w:cs="Sylfaen"/>
          <w:sz w:val="20"/>
          <w:lang w:val="hy-AM"/>
        </w:rPr>
        <w:t>Հրաժարվել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կատարելուց</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պահանջել</w:t>
      </w:r>
      <w:r w:rsidRPr="00712340">
        <w:rPr>
          <w:rFonts w:ascii="GHEA Grapalat" w:hAnsi="GHEA Grapalat" w:cs="Times Armenian"/>
          <w:sz w:val="20"/>
          <w:lang w:val="hy-AM"/>
        </w:rPr>
        <w:t xml:space="preserve"> </w:t>
      </w:r>
      <w:r w:rsidRPr="00712340">
        <w:rPr>
          <w:rFonts w:ascii="GHEA Grapalat" w:hAnsi="GHEA Grapalat" w:cs="Sylfaen"/>
          <w:sz w:val="20"/>
          <w:lang w:val="hy-AM"/>
        </w:rPr>
        <w:t>վերադարձնելու</w:t>
      </w:r>
      <w:r w:rsidRPr="00712340">
        <w:rPr>
          <w:rFonts w:ascii="GHEA Grapalat" w:hAnsi="GHEA Grapalat" w:cs="Times Armenian"/>
          <w:sz w:val="20"/>
          <w:lang w:val="hy-AM"/>
        </w:rPr>
        <w:t xml:space="preserve"> ծառայության </w:t>
      </w:r>
      <w:r w:rsidRPr="00712340">
        <w:rPr>
          <w:rFonts w:ascii="GHEA Grapalat" w:hAnsi="GHEA Grapalat" w:cs="Sylfaen"/>
          <w:sz w:val="20"/>
          <w:lang w:val="hy-AM"/>
        </w:rPr>
        <w:t>համար</w:t>
      </w:r>
      <w:r w:rsidRPr="00712340">
        <w:rPr>
          <w:rFonts w:ascii="GHEA Grapalat" w:hAnsi="GHEA Grapalat" w:cs="Times Armenian"/>
          <w:sz w:val="20"/>
          <w:lang w:val="hy-AM"/>
        </w:rPr>
        <w:t xml:space="preserve"> </w:t>
      </w:r>
      <w:r w:rsidRPr="00712340">
        <w:rPr>
          <w:rFonts w:ascii="GHEA Grapalat" w:hAnsi="GHEA Grapalat" w:cs="Sylfaen"/>
          <w:sz w:val="20"/>
          <w:lang w:val="hy-AM"/>
        </w:rPr>
        <w:t>վճարված</w:t>
      </w:r>
      <w:r w:rsidRPr="00712340">
        <w:rPr>
          <w:rFonts w:ascii="GHEA Grapalat" w:hAnsi="GHEA Grapalat" w:cs="Times Armenian"/>
          <w:sz w:val="20"/>
          <w:lang w:val="hy-AM"/>
        </w:rPr>
        <w:t xml:space="preserve"> </w:t>
      </w:r>
      <w:r w:rsidRPr="00712340">
        <w:rPr>
          <w:rFonts w:ascii="GHEA Grapalat" w:hAnsi="GHEA Grapalat" w:cs="Sylfaen"/>
          <w:sz w:val="20"/>
          <w:lang w:val="hy-AM"/>
        </w:rPr>
        <w:t>գումարը և պահանջել</w:t>
      </w:r>
      <w:r w:rsidRPr="00712340">
        <w:rPr>
          <w:rFonts w:ascii="GHEA Grapalat" w:hAnsi="GHEA Grapalat" w:cs="Times Armenian"/>
          <w:sz w:val="20"/>
          <w:lang w:val="hy-AM"/>
        </w:rPr>
        <w:t xml:space="preserve"> Կատարողից </w:t>
      </w:r>
      <w:r w:rsidRPr="00712340">
        <w:rPr>
          <w:rFonts w:ascii="GHEA Grapalat" w:hAnsi="GHEA Grapalat" w:cs="Sylfaen"/>
          <w:sz w:val="20"/>
          <w:lang w:val="hy-AM"/>
        </w:rPr>
        <w:t>վճարելու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5.2 </w:t>
      </w:r>
      <w:r w:rsidRPr="00712340">
        <w:rPr>
          <w:rFonts w:ascii="GHEA Grapalat" w:hAnsi="GHEA Grapalat" w:cs="Sylfaen"/>
          <w:sz w:val="20"/>
          <w:lang w:val="hy-AM"/>
        </w:rPr>
        <w:t>կետով</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նախատեսված</w:t>
      </w:r>
      <w:r w:rsidRPr="00712340">
        <w:rPr>
          <w:rFonts w:ascii="GHEA Grapalat" w:hAnsi="GHEA Grapalat" w:cs="Times Armenian"/>
          <w:sz w:val="20"/>
          <w:lang w:val="hy-AM"/>
        </w:rPr>
        <w:t xml:space="preserve"> </w:t>
      </w:r>
      <w:r w:rsidRPr="00712340">
        <w:rPr>
          <w:rFonts w:ascii="GHEA Grapalat" w:hAnsi="GHEA Grapalat" w:cs="Sylfaen"/>
          <w:sz w:val="20"/>
          <w:lang w:val="hy-AM"/>
        </w:rPr>
        <w:t>տուգանքը</w:t>
      </w:r>
      <w:r w:rsidRPr="00712340">
        <w:rPr>
          <w:rFonts w:ascii="GHEA Grapalat" w:hAnsi="GHEA Grapalat" w:cs="Times Armenian"/>
          <w:sz w:val="20"/>
          <w:lang w:val="hy-AM"/>
        </w:rPr>
        <w:t>.</w:t>
      </w:r>
      <w:r w:rsidRPr="00712340">
        <w:rPr>
          <w:rFonts w:ascii="GHEA Grapalat" w:hAnsi="GHEA Grapalat"/>
          <w:sz w:val="20"/>
          <w:lang w:val="hy-AM"/>
        </w:rPr>
        <w:t xml:space="preserve"> </w:t>
      </w:r>
    </w:p>
    <w:p w14:paraId="6C6A6C90"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cs="Sylfaen"/>
          <w:sz w:val="20"/>
          <w:lang w:val="hy-AM"/>
        </w:rPr>
        <w:t>2.1.3 Միակողմանի</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Կատարող</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էականորեն</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Կատարողի կողմից 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խախտելն</w:t>
      </w:r>
      <w:r w:rsidRPr="00712340">
        <w:rPr>
          <w:rFonts w:ascii="GHEA Grapalat" w:hAnsi="GHEA Grapalat" w:cs="Times Armenian"/>
          <w:sz w:val="20"/>
          <w:lang w:val="hy-AM"/>
        </w:rPr>
        <w:t xml:space="preserve"> </w:t>
      </w:r>
      <w:r w:rsidRPr="00712340">
        <w:rPr>
          <w:rFonts w:ascii="GHEA Grapalat" w:hAnsi="GHEA Grapalat" w:cs="Sylfaen"/>
          <w:sz w:val="20"/>
          <w:lang w:val="hy-AM"/>
        </w:rPr>
        <w:t>էական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համարվում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p>
    <w:p w14:paraId="49D3C307"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cs="Sylfaen"/>
          <w:sz w:val="20"/>
          <w:lang w:val="hy-AM"/>
        </w:rPr>
        <w:t>ա</w:t>
      </w:r>
      <w:r w:rsidRPr="00712340">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712340">
        <w:rPr>
          <w:rFonts w:ascii="GHEA Grapalat" w:hAnsi="GHEA Grapalat" w:cs="Sylfaen"/>
          <w:sz w:val="20"/>
          <w:lang w:val="hy-AM"/>
        </w:rPr>
        <w:t>,</w:t>
      </w:r>
    </w:p>
    <w:p w14:paraId="5BEDC0FA"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cs="Sylfaen"/>
          <w:sz w:val="20"/>
          <w:lang w:val="hy-AM"/>
        </w:rPr>
        <w:t>բ</w:t>
      </w:r>
      <w:r w:rsidRPr="00712340">
        <w:rPr>
          <w:rFonts w:ascii="GHEA Grapalat" w:hAnsi="GHEA Grapalat" w:cs="Times Armenian"/>
          <w:sz w:val="20"/>
          <w:lang w:val="hy-AM"/>
        </w:rPr>
        <w:t xml:space="preserve">) </w:t>
      </w:r>
      <w:r w:rsidRPr="00712340">
        <w:rPr>
          <w:rFonts w:ascii="GHEA Grapalat" w:hAnsi="GHEA Grapalat" w:cs="Sylfaen"/>
          <w:sz w:val="20"/>
          <w:lang w:val="hy-AM"/>
        </w:rPr>
        <w:t>խախտվել</w:t>
      </w:r>
      <w:r w:rsidRPr="00712340">
        <w:rPr>
          <w:rFonts w:ascii="GHEA Grapalat" w:hAnsi="GHEA Grapalat" w:cs="Times Armenian"/>
          <w:sz w:val="20"/>
          <w:lang w:val="hy-AM"/>
        </w:rPr>
        <w:t xml:space="preserve"> է ծառայության մատուցման </w:t>
      </w:r>
      <w:r w:rsidRPr="00712340">
        <w:rPr>
          <w:rFonts w:ascii="GHEA Grapalat" w:hAnsi="GHEA Grapalat" w:cs="Sylfaen"/>
          <w:sz w:val="20"/>
          <w:lang w:val="hy-AM"/>
        </w:rPr>
        <w:t>ժամկետը</w:t>
      </w:r>
      <w:r w:rsidRPr="00712340">
        <w:rPr>
          <w:rFonts w:ascii="GHEA Grapalat" w:hAnsi="GHEA Grapalat"/>
          <w:sz w:val="20"/>
          <w:lang w:val="hy-AM"/>
        </w:rPr>
        <w:t>։</w:t>
      </w:r>
    </w:p>
    <w:p w14:paraId="4B112411" w14:textId="77777777" w:rsidR="008F47EE" w:rsidRPr="00712340" w:rsidRDefault="008F47EE" w:rsidP="008F47EE">
      <w:pPr>
        <w:ind w:firstLine="720"/>
        <w:jc w:val="both"/>
        <w:rPr>
          <w:rFonts w:ascii="GHEA Grapalat" w:hAnsi="GHEA Grapalat" w:cs="Sylfaen"/>
          <w:sz w:val="20"/>
          <w:lang w:val="hy-AM"/>
        </w:rPr>
      </w:pPr>
    </w:p>
    <w:p w14:paraId="6BA17392" w14:textId="77777777" w:rsidR="008F47EE" w:rsidRPr="00712340" w:rsidRDefault="008F47EE" w:rsidP="008F47EE">
      <w:pPr>
        <w:ind w:firstLine="720"/>
        <w:jc w:val="both"/>
        <w:rPr>
          <w:rFonts w:ascii="GHEA Grapalat" w:hAnsi="GHEA Grapalat" w:cs="Sylfaen"/>
          <w:b/>
          <w:sz w:val="20"/>
          <w:lang w:val="hy-AM"/>
        </w:rPr>
      </w:pPr>
      <w:r w:rsidRPr="00712340">
        <w:rPr>
          <w:rFonts w:ascii="GHEA Grapalat" w:hAnsi="GHEA Grapalat" w:cs="Sylfaen"/>
          <w:b/>
          <w:sz w:val="20"/>
          <w:lang w:val="hy-AM"/>
        </w:rPr>
        <w:t>2.2 Պատվիրատուն պարտավոր է`</w:t>
      </w:r>
    </w:p>
    <w:p w14:paraId="2BDB8840"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2.2.1 Քննարկել և ընդունել Տեխնիկական բնութագիր-</w:t>
      </w:r>
      <w:r w:rsidRPr="00712340">
        <w:rPr>
          <w:rFonts w:ascii="GHEA Grapalat" w:hAnsi="GHEA Grapalat"/>
          <w:sz w:val="20"/>
          <w:lang w:val="hy-AM"/>
        </w:rPr>
        <w:t>գնման ժամանակացույցի</w:t>
      </w:r>
      <w:r w:rsidRPr="00712340">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2006BB6B"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3D50CC3E" w14:textId="77777777" w:rsidR="008F47EE" w:rsidRPr="00712340" w:rsidRDefault="008F47EE" w:rsidP="008F47EE">
      <w:pPr>
        <w:ind w:firstLine="720"/>
        <w:jc w:val="both"/>
        <w:rPr>
          <w:rFonts w:ascii="GHEA Grapalat" w:hAnsi="GHEA Grapalat" w:cs="Sylfaen"/>
          <w:sz w:val="20"/>
          <w:lang w:val="hy-AM"/>
        </w:rPr>
      </w:pPr>
    </w:p>
    <w:p w14:paraId="5FB82E3A" w14:textId="77777777" w:rsidR="008F47EE" w:rsidRPr="00712340" w:rsidRDefault="008F47EE" w:rsidP="008F47EE">
      <w:pPr>
        <w:ind w:firstLine="720"/>
        <w:jc w:val="both"/>
        <w:rPr>
          <w:rFonts w:ascii="GHEA Grapalat" w:hAnsi="GHEA Grapalat" w:cs="Sylfaen"/>
          <w:b/>
          <w:sz w:val="20"/>
          <w:lang w:val="hy-AM"/>
        </w:rPr>
      </w:pPr>
      <w:r w:rsidRPr="00712340">
        <w:rPr>
          <w:rFonts w:ascii="GHEA Grapalat" w:hAnsi="GHEA Grapalat" w:cs="Sylfaen"/>
          <w:b/>
          <w:sz w:val="20"/>
          <w:lang w:val="hy-AM"/>
        </w:rPr>
        <w:t>2.3 Կատարողն իրավունք ունի`</w:t>
      </w:r>
    </w:p>
    <w:p w14:paraId="37D260C1"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1CD6A55B" w14:textId="77777777" w:rsidR="008F47EE" w:rsidRPr="00712340" w:rsidRDefault="008F47EE" w:rsidP="008F47EE">
      <w:pPr>
        <w:ind w:firstLine="720"/>
        <w:jc w:val="both"/>
        <w:rPr>
          <w:rFonts w:ascii="GHEA Grapalat" w:hAnsi="GHEA Grapalat"/>
          <w:sz w:val="20"/>
          <w:lang w:val="hy-AM"/>
        </w:rPr>
      </w:pPr>
    </w:p>
    <w:p w14:paraId="71925458" w14:textId="77777777" w:rsidR="008F47EE" w:rsidRPr="00712340" w:rsidRDefault="008F47EE" w:rsidP="008F47EE">
      <w:pPr>
        <w:ind w:firstLine="720"/>
        <w:jc w:val="both"/>
        <w:rPr>
          <w:rFonts w:ascii="GHEA Grapalat" w:hAnsi="GHEA Grapalat" w:cs="Sylfaen"/>
          <w:b/>
          <w:sz w:val="20"/>
          <w:lang w:val="hy-AM"/>
        </w:rPr>
      </w:pPr>
      <w:r w:rsidRPr="00712340">
        <w:rPr>
          <w:rFonts w:ascii="GHEA Grapalat" w:hAnsi="GHEA Grapalat" w:cs="Sylfaen"/>
          <w:b/>
          <w:sz w:val="20"/>
          <w:lang w:val="hy-AM"/>
        </w:rPr>
        <w:t>2.4 Կատարողը պարտավոր է`</w:t>
      </w:r>
    </w:p>
    <w:p w14:paraId="15BAAE54" w14:textId="77777777" w:rsidR="008F47EE" w:rsidRPr="00712340" w:rsidRDefault="008F47EE" w:rsidP="008F47EE">
      <w:pPr>
        <w:ind w:firstLine="720"/>
        <w:jc w:val="both"/>
        <w:rPr>
          <w:rFonts w:ascii="GHEA Grapalat" w:hAnsi="GHEA Grapalat" w:cs="Sylfaen"/>
          <w:b/>
          <w:sz w:val="20"/>
          <w:lang w:val="hy-AM"/>
        </w:rPr>
      </w:pPr>
    </w:p>
    <w:p w14:paraId="35BE97D2"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lastRenderedPageBreak/>
        <w:t>2.4.1 Պայմանագրի N 1 հավելվածով սահմանված պայմաններով ապահովել ծառայության մատուցումը` ղեկավարվելով գործող օրենսդրությամբ։</w:t>
      </w:r>
    </w:p>
    <w:p w14:paraId="6BD31BD1"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DF1A89" w14:textId="77777777" w:rsidR="008F47EE" w:rsidRPr="00712340" w:rsidRDefault="008F47EE" w:rsidP="008F47EE">
      <w:pPr>
        <w:ind w:firstLine="720"/>
        <w:jc w:val="both"/>
        <w:rPr>
          <w:rFonts w:ascii="GHEA Grapalat" w:hAnsi="GHEA Grapalat"/>
          <w:sz w:val="20"/>
          <w:lang w:val="hy-AM"/>
        </w:rPr>
      </w:pPr>
      <w:r w:rsidRPr="00712340">
        <w:rPr>
          <w:rFonts w:ascii="GHEA Grapalat" w:hAnsi="GHEA Grapalat"/>
          <w:sz w:val="20"/>
          <w:lang w:val="hy-AM"/>
        </w:rPr>
        <w:t xml:space="preserve">2.4.3 </w:t>
      </w:r>
      <w:r w:rsidRPr="00A71216">
        <w:rPr>
          <w:rFonts w:ascii="GHEA Grapalat" w:hAnsi="GHEA Grapalat"/>
          <w:sz w:val="20"/>
          <w:lang w:val="hy-AM"/>
        </w:rPr>
        <w:t>Որակավորման և պ</w:t>
      </w:r>
      <w:r w:rsidRPr="00712340">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3609CC1E" w14:textId="77777777" w:rsidR="008F47EE" w:rsidRDefault="008F47EE" w:rsidP="008F47EE">
      <w:pPr>
        <w:ind w:firstLine="720"/>
        <w:jc w:val="both"/>
        <w:rPr>
          <w:rFonts w:ascii="Sylfaen" w:hAnsi="Sylfaen" w:cs="Sylfaen"/>
          <w:b/>
          <w:sz w:val="20"/>
          <w:lang w:val="hy-AM"/>
        </w:rPr>
      </w:pPr>
    </w:p>
    <w:p w14:paraId="30E86647" w14:textId="77777777" w:rsidR="008F47EE" w:rsidRPr="00712340" w:rsidRDefault="008F47EE" w:rsidP="008F47EE">
      <w:pPr>
        <w:ind w:firstLine="720"/>
        <w:jc w:val="both"/>
        <w:rPr>
          <w:rFonts w:ascii="GHEA Grapalat" w:hAnsi="GHEA Grapalat" w:cs="Sylfaen"/>
          <w:b/>
          <w:sz w:val="20"/>
          <w:lang w:val="hy-AM"/>
        </w:rPr>
      </w:pPr>
      <w:r w:rsidRPr="00712340">
        <w:rPr>
          <w:rFonts w:ascii="GHEA Grapalat" w:hAnsi="GHEA Grapalat" w:cs="Sylfaen"/>
          <w:b/>
          <w:sz w:val="20"/>
          <w:lang w:val="hy-AM"/>
        </w:rPr>
        <w:t>3. ԾԱՌԱՅՈՒԹՅԱՆ ՀԱՆՁՆՄԱՆ ԵՎ ԸՆԴՈՒՆՄԱՆ ԿԱՐԳԸ</w:t>
      </w:r>
    </w:p>
    <w:p w14:paraId="5EA8814A"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sz w:val="20"/>
          <w:lang w:val="hy-AM"/>
        </w:rPr>
        <w:t xml:space="preserve">3.1 Մատուցված ծառայությունն </w:t>
      </w:r>
      <w:r w:rsidRPr="00712340">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74E960" w14:textId="77777777" w:rsidR="008F47EE" w:rsidRPr="00712340" w:rsidRDefault="008F47EE" w:rsidP="008F47EE">
      <w:pPr>
        <w:ind w:firstLine="720"/>
        <w:jc w:val="both"/>
        <w:rPr>
          <w:rFonts w:ascii="GHEA Grapalat" w:hAnsi="GHEA Grapalat" w:cs="Sylfaen"/>
          <w:sz w:val="20"/>
          <w:szCs w:val="20"/>
          <w:lang w:val="hy-AM"/>
        </w:rPr>
      </w:pPr>
      <w:r w:rsidRPr="00712340">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247626">
        <w:rPr>
          <w:rFonts w:ascii="GHEA Grapalat" w:hAnsi="GHEA Grapalat" w:cs="Sylfaen"/>
          <w:sz w:val="20"/>
          <w:lang w:val="hy-AM"/>
        </w:rPr>
        <w:t>2</w:t>
      </w:r>
      <w:r w:rsidRPr="00712340">
        <w:rPr>
          <w:rFonts w:ascii="GHEA Grapalat" w:hAnsi="GHEA Grapalat" w:cs="Sylfaen"/>
          <w:sz w:val="20"/>
          <w:lang w:val="hy-AM"/>
        </w:rPr>
        <w:t xml:space="preserve"> օրինակ</w:t>
      </w:r>
      <w:r w:rsidRPr="00712340">
        <w:rPr>
          <w:rFonts w:ascii="GHEA Grapalat" w:hAnsi="GHEA Grapalat" w:cs="Sylfaen"/>
          <w:sz w:val="20"/>
          <w:szCs w:val="20"/>
          <w:lang w:val="hy-AM"/>
        </w:rPr>
        <w:t xml:space="preserve"> (հավելված N 3): </w:t>
      </w:r>
    </w:p>
    <w:p w14:paraId="7D29B427"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43F149C9"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AA86E93"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AA6CCFA"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 xml:space="preserve">3.3 Պատվիրատուն հանձնման-ընդունման արձանագրությունը ստանալու </w:t>
      </w:r>
      <w:r w:rsidRPr="00712340">
        <w:rPr>
          <w:rFonts w:ascii="GHEA Grapalat" w:hAnsi="GHEA Grapalat" w:cs="Sylfaen"/>
          <w:sz w:val="20"/>
          <w:szCs w:val="20"/>
          <w:lang w:val="hy-AM"/>
        </w:rPr>
        <w:t>օրվան հաջորդող աշխատանքային օրվանից հաշված</w:t>
      </w:r>
      <w:r>
        <w:rPr>
          <w:rFonts w:ascii="GHEA Grapalat" w:hAnsi="GHEA Grapalat" w:cs="Sylfaen"/>
          <w:sz w:val="20"/>
          <w:szCs w:val="20"/>
          <w:lang w:val="hy-AM"/>
        </w:rPr>
        <w:t xml:space="preserve"> </w:t>
      </w:r>
      <w:r w:rsidRPr="003A21F6">
        <w:rPr>
          <w:rFonts w:ascii="GHEA Grapalat" w:hAnsi="GHEA Grapalat" w:cs="Sylfaen"/>
          <w:sz w:val="20"/>
          <w:szCs w:val="20"/>
          <w:lang w:val="hy-AM"/>
        </w:rPr>
        <w:t>20</w:t>
      </w:r>
      <w:r w:rsidRPr="00247626">
        <w:rPr>
          <w:rFonts w:ascii="GHEA Grapalat" w:hAnsi="GHEA Grapalat" w:cs="Sylfaen"/>
          <w:sz w:val="20"/>
          <w:szCs w:val="20"/>
          <w:lang w:val="hy-AM"/>
        </w:rPr>
        <w:t xml:space="preserve"> </w:t>
      </w:r>
      <w:r w:rsidRPr="00712340">
        <w:rPr>
          <w:rFonts w:ascii="GHEA Grapalat" w:hAnsi="GHEA Grapalat" w:cs="Sylfaen"/>
          <w:sz w:val="20"/>
          <w:szCs w:val="20"/>
          <w:lang w:val="hy-AM"/>
        </w:rPr>
        <w:t>աշխատանքային օրվա ընթացքում</w:t>
      </w:r>
      <w:r w:rsidRPr="00712340">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7C1268E9"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712340">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712340">
        <w:rPr>
          <w:rFonts w:ascii="GHEA Grapalat" w:hAnsi="GHEA Grapalat" w:cs="Sylfaen"/>
          <w:sz w:val="20"/>
          <w:lang w:val="hy-AM"/>
        </w:rPr>
        <w:softHyphen/>
        <w:t xml:space="preserve">գրությունը: </w:t>
      </w:r>
    </w:p>
    <w:p w14:paraId="694FA788" w14:textId="77777777" w:rsidR="008F47EE" w:rsidRPr="00712340" w:rsidRDefault="008F47EE" w:rsidP="008F47EE">
      <w:pPr>
        <w:ind w:firstLine="720"/>
        <w:jc w:val="both"/>
        <w:rPr>
          <w:rFonts w:ascii="GHEA Grapalat" w:hAnsi="GHEA Grapalat" w:cs="Sylfaen"/>
          <w:b/>
          <w:sz w:val="20"/>
          <w:lang w:val="hy-AM"/>
        </w:rPr>
      </w:pPr>
    </w:p>
    <w:p w14:paraId="2FDAF409" w14:textId="77777777" w:rsidR="008F47EE" w:rsidRPr="00712340" w:rsidRDefault="008F47EE" w:rsidP="008F47EE">
      <w:pPr>
        <w:ind w:firstLine="720"/>
        <w:jc w:val="both"/>
        <w:rPr>
          <w:rFonts w:ascii="GHEA Grapalat" w:hAnsi="GHEA Grapalat" w:cs="Sylfaen"/>
          <w:b/>
          <w:sz w:val="20"/>
          <w:lang w:val="hy-AM"/>
        </w:rPr>
      </w:pPr>
      <w:r w:rsidRPr="00712340">
        <w:rPr>
          <w:rFonts w:ascii="GHEA Grapalat" w:hAnsi="GHEA Grapalat" w:cs="Sylfaen"/>
          <w:b/>
          <w:sz w:val="20"/>
          <w:lang w:val="hy-AM"/>
        </w:rPr>
        <w:t>4. ՊԱՅՄԱՆԱԳՐԻ ԳԻՆԸ</w:t>
      </w:r>
    </w:p>
    <w:p w14:paraId="7DD0B8C2" w14:textId="77777777" w:rsidR="008F47EE" w:rsidRPr="00A71216"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4.1. Սույն պայմանագրով Կատարողի մատուցման ենթակա ծառայության գինը կազմում է ______ (____</w:t>
      </w:r>
      <w:r w:rsidRPr="00712340">
        <w:rPr>
          <w:rFonts w:ascii="GHEA Grapalat" w:hAnsi="GHEA Grapalat" w:cs="Sylfaen"/>
          <w:sz w:val="18"/>
          <w:szCs w:val="18"/>
          <w:u w:val="single"/>
          <w:lang w:val="hy-AM"/>
        </w:rPr>
        <w:t>տառերով</w:t>
      </w:r>
      <w:r w:rsidRPr="00712340">
        <w:rPr>
          <w:rFonts w:ascii="GHEA Grapalat" w:hAnsi="GHEA Grapalat" w:cs="Sylfaen"/>
          <w:sz w:val="20"/>
          <w:lang w:val="hy-AM"/>
        </w:rPr>
        <w:t>______________________________________ ) ՀՀ դրամ, ներառյալ ԱԱՀ-ն</w:t>
      </w:r>
      <w:r w:rsidRPr="00A71216">
        <w:rPr>
          <w:rFonts w:ascii="GHEA Grapalat" w:hAnsi="GHEA Grapalat" w:cs="Sylfaen"/>
          <w:sz w:val="20"/>
          <w:lang w:val="hy-AM"/>
        </w:rPr>
        <w:t>:</w:t>
      </w:r>
      <w:r w:rsidRPr="00A71216">
        <w:rPr>
          <w:rFonts w:ascii="GHEA Grapalat" w:hAnsi="GHEA Grapalat" w:cs="Sylfaen"/>
          <w:sz w:val="20"/>
          <w:vertAlign w:val="superscript"/>
          <w:lang w:val="hy-AM"/>
        </w:rPr>
        <w:t>20</w:t>
      </w:r>
      <w:r w:rsidRPr="00A71216">
        <w:rPr>
          <w:rFonts w:ascii="GHEA Grapalat" w:hAnsi="GHEA Grapalat" w:cs="Sylfaen"/>
          <w:color w:val="FFFFFF"/>
          <w:sz w:val="20"/>
          <w:vertAlign w:val="superscript"/>
          <w:lang w:val="hy-AM"/>
        </w:rPr>
        <w:t>29</w:t>
      </w:r>
      <w:r w:rsidRPr="00712340">
        <w:rPr>
          <w:rStyle w:val="FootnoteReference"/>
          <w:rFonts w:ascii="GHEA Grapalat" w:hAnsi="GHEA Grapalat" w:cs="Sylfaen"/>
          <w:color w:val="FFFFFF"/>
          <w:sz w:val="20"/>
          <w:lang w:val="hy-AM"/>
        </w:rPr>
        <w:footnoteReference w:id="8"/>
      </w:r>
    </w:p>
    <w:p w14:paraId="4B4CF338"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21B9836"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57AB4CE5" w14:textId="77777777" w:rsidR="008F47EE" w:rsidRPr="0020359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4.2 Պատվիրատուն իրեն մատուցած ծառայության</w:t>
      </w:r>
      <w:r w:rsidRPr="00712340">
        <w:rPr>
          <w:rFonts w:ascii="GHEA Grapalat" w:hAnsi="GHEA Grapalat"/>
          <w:sz w:val="20"/>
          <w:lang w:val="hy-AM"/>
        </w:rPr>
        <w:t xml:space="preserve"> դիմաց վճարում է ՀՀ դրամով անկանխիկ` դրամական միջոցները </w:t>
      </w:r>
      <w:r w:rsidRPr="00712340">
        <w:rPr>
          <w:rFonts w:ascii="GHEA Grapalat" w:hAnsi="GHEA Grapalat" w:cs="Sylfaen"/>
          <w:sz w:val="20"/>
          <w:lang w:val="hy-AM"/>
        </w:rPr>
        <w:t>Կատարողի</w:t>
      </w:r>
      <w:r w:rsidRPr="00712340">
        <w:rPr>
          <w:rFonts w:ascii="GHEA Grapalat" w:hAnsi="GHEA Grapalat"/>
          <w:sz w:val="20"/>
          <w:lang w:val="hy-AM"/>
        </w:rPr>
        <w:t xml:space="preserve"> հաշվարկային հաշվին </w:t>
      </w:r>
      <w:r w:rsidRPr="00203590">
        <w:rPr>
          <w:rFonts w:ascii="GHEA Grapalat" w:hAnsi="GHEA Grapalat"/>
          <w:sz w:val="20"/>
          <w:lang w:val="hy-AM"/>
        </w:rPr>
        <w:t xml:space="preserve">փոխանցելու միջոցով։ </w:t>
      </w:r>
      <w:r w:rsidRPr="00203590">
        <w:rPr>
          <w:rFonts w:ascii="GHEA Grapalat" w:hAnsi="GHEA Grapalat" w:cs="Sylfaen"/>
          <w:sz w:val="20"/>
          <w:lang w:val="hy-AM"/>
        </w:rPr>
        <w:t xml:space="preserve">Դրամական միջոցների փոխանցումը կատարվում է հանձման-ընդունման արձանագրության հիման վրա, </w:t>
      </w:r>
      <w:r w:rsidRPr="00203590">
        <w:rPr>
          <w:rFonts w:ascii="GHEA Grapalat" w:hAnsi="GHEA Grapalat" w:cs="Sylfaen"/>
          <w:sz w:val="22"/>
          <w:szCs w:val="22"/>
          <w:lang w:val="hy-AM"/>
        </w:rPr>
        <w:t>ծառայությունը</w:t>
      </w:r>
      <w:r w:rsidRPr="00203590">
        <w:rPr>
          <w:rFonts w:ascii="GHEA Grapalat" w:hAnsi="GHEA Grapalat" w:cs="Sylfaen"/>
          <w:sz w:val="22"/>
          <w:szCs w:val="22"/>
          <w:lang w:val="pt-BR"/>
        </w:rPr>
        <w:t xml:space="preserve"> Պատվիրատուի կողմից ընդունվելու  </w:t>
      </w:r>
      <w:r w:rsidRPr="00203590">
        <w:rPr>
          <w:rFonts w:ascii="GHEA Grapalat" w:hAnsi="GHEA Grapalat" w:cs="Sylfaen"/>
          <w:sz w:val="22"/>
          <w:szCs w:val="22"/>
          <w:lang w:val="hy-AM"/>
        </w:rPr>
        <w:t>պահից</w:t>
      </w:r>
      <w:r w:rsidRPr="00203590">
        <w:rPr>
          <w:rFonts w:ascii="GHEA Grapalat" w:hAnsi="GHEA Grapalat" w:cs="Sylfaen"/>
          <w:sz w:val="20"/>
          <w:lang w:val="hy-AM"/>
        </w:rPr>
        <w:t xml:space="preserve"> </w:t>
      </w:r>
      <w:r w:rsidRPr="00203590">
        <w:rPr>
          <w:rFonts w:ascii="GHEA Grapalat" w:hAnsi="GHEA Grapalat"/>
          <w:b/>
          <w:sz w:val="22"/>
          <w:szCs w:val="22"/>
          <w:lang w:val="hy-AM"/>
        </w:rPr>
        <w:t>5(</w:t>
      </w:r>
      <w:r w:rsidRPr="00203590">
        <w:rPr>
          <w:rFonts w:ascii="GHEA Grapalat" w:hAnsi="GHEA Grapalat" w:cs="Sylfaen"/>
          <w:b/>
          <w:sz w:val="22"/>
          <w:szCs w:val="22"/>
          <w:lang w:val="hy-AM"/>
        </w:rPr>
        <w:t>հինգ</w:t>
      </w:r>
      <w:r w:rsidRPr="00203590">
        <w:rPr>
          <w:rFonts w:ascii="GHEA Grapalat" w:hAnsi="GHEA Grapalat"/>
          <w:b/>
          <w:sz w:val="22"/>
          <w:szCs w:val="22"/>
          <w:lang w:val="hy-AM"/>
        </w:rPr>
        <w:t xml:space="preserve">) աշխատանքային </w:t>
      </w:r>
      <w:r w:rsidRPr="00203590">
        <w:rPr>
          <w:rFonts w:ascii="GHEA Grapalat" w:hAnsi="GHEA Grapalat" w:cs="Sylfaen"/>
          <w:b/>
          <w:sz w:val="22"/>
          <w:szCs w:val="22"/>
          <w:lang w:val="hy-AM"/>
        </w:rPr>
        <w:t>օրվա</w:t>
      </w:r>
      <w:r w:rsidRPr="00203590">
        <w:rPr>
          <w:rFonts w:ascii="GHEA Grapalat" w:hAnsi="GHEA Grapalat"/>
          <w:b/>
          <w:sz w:val="22"/>
          <w:szCs w:val="22"/>
          <w:lang w:val="hy-AM"/>
        </w:rPr>
        <w:t xml:space="preserve"> </w:t>
      </w:r>
      <w:r w:rsidRPr="00203590">
        <w:rPr>
          <w:rFonts w:ascii="GHEA Grapalat" w:hAnsi="GHEA Grapalat" w:cs="Sylfaen"/>
          <w:b/>
          <w:sz w:val="22"/>
          <w:szCs w:val="22"/>
          <w:lang w:val="hy-AM"/>
        </w:rPr>
        <w:t>ընթացքում (հավելված N2):</w:t>
      </w:r>
      <w:r w:rsidRPr="00203590">
        <w:rPr>
          <w:rFonts w:ascii="GHEA Grapalat" w:hAnsi="GHEA Grapalat" w:cs="Sylfaen"/>
          <w:sz w:val="20"/>
          <w:lang w:val="hy-AM"/>
        </w:rPr>
        <w:t xml:space="preserve"> :</w:t>
      </w:r>
    </w:p>
    <w:p w14:paraId="61B1E201" w14:textId="77777777" w:rsidR="008F47EE" w:rsidRPr="00203590" w:rsidRDefault="008F47EE" w:rsidP="008F47EE">
      <w:pPr>
        <w:ind w:firstLine="720"/>
        <w:jc w:val="both"/>
        <w:rPr>
          <w:rFonts w:ascii="GHEA Grapalat" w:hAnsi="GHEA Grapalat" w:cs="Sylfaen"/>
          <w:sz w:val="20"/>
          <w:lang w:val="hy-AM"/>
        </w:rPr>
      </w:pPr>
    </w:p>
    <w:p w14:paraId="00382106" w14:textId="77777777" w:rsidR="008F47EE" w:rsidRPr="00203590" w:rsidRDefault="008F47EE" w:rsidP="008F47EE">
      <w:pPr>
        <w:ind w:firstLine="720"/>
        <w:jc w:val="both"/>
        <w:rPr>
          <w:rFonts w:ascii="GHEA Grapalat" w:hAnsi="GHEA Grapalat" w:cs="Sylfaen"/>
          <w:b/>
          <w:sz w:val="20"/>
          <w:lang w:val="hy-AM"/>
        </w:rPr>
      </w:pPr>
      <w:r w:rsidRPr="00203590">
        <w:rPr>
          <w:rFonts w:ascii="GHEA Grapalat" w:hAnsi="GHEA Grapalat" w:cs="Sylfaen"/>
          <w:b/>
          <w:sz w:val="20"/>
          <w:lang w:val="hy-AM"/>
        </w:rPr>
        <w:t>5. ԿՈՂՄԵՐԻ ՊԱՏԱՍԽԱՆԱՏՎՈՒԹՅՈՒՆԸ</w:t>
      </w:r>
    </w:p>
    <w:p w14:paraId="0457A2CC" w14:textId="77777777" w:rsidR="008F47EE" w:rsidRPr="00712340" w:rsidRDefault="008F47EE" w:rsidP="008F47EE">
      <w:pPr>
        <w:ind w:firstLine="720"/>
        <w:jc w:val="both"/>
        <w:rPr>
          <w:rFonts w:ascii="GHEA Grapalat" w:hAnsi="GHEA Grapalat" w:cs="Sylfaen"/>
          <w:sz w:val="20"/>
          <w:lang w:val="hy-AM"/>
        </w:rPr>
      </w:pPr>
      <w:r w:rsidRPr="00203590">
        <w:rPr>
          <w:rFonts w:ascii="GHEA Grapalat" w:hAnsi="GHEA Grapalat" w:cs="Sylfaen"/>
          <w:sz w:val="20"/>
          <w:lang w:val="hy-AM"/>
        </w:rPr>
        <w:t>5.1 Կատարողը պատասխանատվություն է կրում ծառայության մատուցման</w:t>
      </w:r>
      <w:r w:rsidRPr="00712340">
        <w:rPr>
          <w:rFonts w:ascii="GHEA Grapalat" w:hAnsi="GHEA Grapalat" w:cs="Sylfaen"/>
          <w:sz w:val="20"/>
          <w:lang w:val="hy-AM"/>
        </w:rPr>
        <w:t>` պայմանագրի պահանջների պահպանման համար։</w:t>
      </w:r>
    </w:p>
    <w:p w14:paraId="310D27C1" w14:textId="77777777" w:rsidR="008F47EE" w:rsidRPr="00A71216" w:rsidRDefault="008F47EE" w:rsidP="008F47EE">
      <w:pPr>
        <w:ind w:firstLine="709"/>
        <w:jc w:val="both"/>
        <w:rPr>
          <w:rFonts w:ascii="GHEA Grapalat" w:hAnsi="GHEA Grapalat" w:cs="Sylfaen"/>
          <w:sz w:val="20"/>
          <w:lang w:val="hy-AM"/>
        </w:rPr>
      </w:pPr>
      <w:r w:rsidRPr="00712340">
        <w:rPr>
          <w:rFonts w:ascii="GHEA Grapalat" w:hAnsi="GHEA Grapalat" w:cs="Sylfaen"/>
          <w:sz w:val="20"/>
          <w:lang w:val="hy-AM"/>
        </w:rPr>
        <w:t>5.2 Պայմանագրի</w:t>
      </w:r>
      <w:r w:rsidRPr="00712340">
        <w:rPr>
          <w:rFonts w:ascii="GHEA Grapalat" w:hAnsi="GHEA Grapalat" w:cs="Times Armenian"/>
          <w:sz w:val="20"/>
          <w:lang w:val="hy-AM"/>
        </w:rPr>
        <w:t xml:space="preserve"> N 1 հավելվածում </w:t>
      </w:r>
      <w:r w:rsidRPr="00712340">
        <w:rPr>
          <w:rFonts w:ascii="GHEA Grapalat" w:hAnsi="GHEA Grapalat" w:cs="Sylfaen"/>
          <w:sz w:val="20"/>
          <w:lang w:val="hy-AM"/>
        </w:rPr>
        <w:t>նշված</w:t>
      </w:r>
      <w:r w:rsidRPr="00712340">
        <w:rPr>
          <w:rFonts w:ascii="GHEA Grapalat" w:hAnsi="GHEA Grapalat" w:cs="Times Armenian"/>
          <w:sz w:val="20"/>
          <w:lang w:val="hy-AM"/>
        </w:rPr>
        <w:t xml:space="preserve"> տ</w:t>
      </w:r>
      <w:r w:rsidRPr="00712340">
        <w:rPr>
          <w:rFonts w:ascii="GHEA Grapalat" w:hAnsi="GHEA Grapalat" w:cs="Sylfaen"/>
          <w:sz w:val="20"/>
          <w:lang w:val="hy-AM"/>
        </w:rPr>
        <w:t>եխնիկական բնութագր</w:t>
      </w:r>
      <w:r w:rsidRPr="00712340">
        <w:rPr>
          <w:rFonts w:ascii="GHEA Grapalat" w:hAnsi="GHEA Grapalat"/>
          <w:sz w:val="20"/>
          <w:lang w:val="hy-AM"/>
        </w:rPr>
        <w:t>ի</w:t>
      </w:r>
      <w:r w:rsidRPr="00712340">
        <w:rPr>
          <w:rFonts w:ascii="GHEA Grapalat" w:hAnsi="GHEA Grapalat" w:cs="Sylfaen"/>
          <w:sz w:val="20"/>
          <w:lang w:val="hy-AM"/>
        </w:rPr>
        <w:t>ն</w:t>
      </w:r>
      <w:r w:rsidRPr="00712340">
        <w:rPr>
          <w:rFonts w:ascii="GHEA Grapalat" w:hAnsi="GHEA Grapalat" w:cs="Times Armenian"/>
          <w:sz w:val="20"/>
          <w:lang w:val="hy-AM"/>
        </w:rPr>
        <w:t xml:space="preserve"> </w:t>
      </w:r>
      <w:r w:rsidRPr="00712340">
        <w:rPr>
          <w:rFonts w:ascii="GHEA Grapalat" w:hAnsi="GHEA Grapalat" w:cs="Sylfaen"/>
          <w:sz w:val="20"/>
          <w:lang w:val="hy-AM"/>
        </w:rPr>
        <w:t>չհամապատասխանող</w:t>
      </w:r>
      <w:r w:rsidRPr="00712340">
        <w:rPr>
          <w:rFonts w:ascii="GHEA Grapalat" w:hAnsi="GHEA Grapalat" w:cs="Times Armenian"/>
          <w:sz w:val="20"/>
          <w:lang w:val="hy-AM"/>
        </w:rPr>
        <w:t xml:space="preserve"> ծառայություն</w:t>
      </w:r>
      <w:r w:rsidRPr="00712340">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A71216">
        <w:rPr>
          <w:rFonts w:ascii="GHEA Grapalat" w:hAnsi="GHEA Grapalat" w:cs="Sylfaen"/>
          <w:sz w:val="20"/>
          <w:lang w:val="hy-AM"/>
        </w:rPr>
        <w:t>:</w:t>
      </w:r>
      <w:r w:rsidRPr="00A71216">
        <w:rPr>
          <w:rFonts w:ascii="GHEA Grapalat" w:hAnsi="GHEA Grapalat" w:cs="Sylfaen"/>
          <w:sz w:val="20"/>
          <w:vertAlign w:val="superscript"/>
          <w:lang w:val="hy-AM"/>
        </w:rPr>
        <w:t>23</w:t>
      </w:r>
      <w:r w:rsidRPr="00A71216">
        <w:rPr>
          <w:rFonts w:ascii="GHEA Grapalat" w:hAnsi="GHEA Grapalat" w:cs="Sylfaen"/>
          <w:color w:val="FFFFFF"/>
          <w:sz w:val="20"/>
          <w:vertAlign w:val="superscript"/>
          <w:lang w:val="hy-AM"/>
        </w:rPr>
        <w:t>32</w:t>
      </w:r>
      <w:r w:rsidRPr="00712340">
        <w:rPr>
          <w:rStyle w:val="FootnoteReference"/>
          <w:rFonts w:ascii="GHEA Grapalat" w:hAnsi="GHEA Grapalat" w:cs="Sylfaen"/>
          <w:color w:val="FFFFFF"/>
          <w:sz w:val="20"/>
          <w:lang w:val="hy-AM"/>
        </w:rPr>
        <w:footnoteReference w:id="9"/>
      </w:r>
      <w:r w:rsidRPr="00A71216">
        <w:rPr>
          <w:rFonts w:ascii="GHEA Grapalat" w:hAnsi="GHEA Grapalat"/>
          <w:sz w:val="20"/>
          <w:lang w:val="hy-AM"/>
        </w:rPr>
        <w:t xml:space="preserve">Ընդ որում տուգանքը </w:t>
      </w:r>
      <w:r w:rsidRPr="00A71216">
        <w:rPr>
          <w:rFonts w:ascii="GHEA Grapalat" w:hAnsi="GHEA Grapalat"/>
          <w:sz w:val="20"/>
          <w:lang w:val="hy-AM"/>
        </w:rPr>
        <w:lastRenderedPageBreak/>
        <w:t xml:space="preserve">հաշվարկվում է նաև ծառայությունը սույն պայմանագրով սահմանված ժամկետում մատուցելու, սակայն պատվիրատուի կողմից այդ չընդունվելու դեպքում:  </w:t>
      </w:r>
    </w:p>
    <w:p w14:paraId="60BAEF70"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 xml:space="preserve">5.3 Պայմանագրով նախատեսված ծառայության մատուցման ժամկետը խախտելու դեպքում Կատարողից յուրաքանչյուր ուշացված </w:t>
      </w:r>
      <w:r w:rsidRPr="00A71216">
        <w:rPr>
          <w:rFonts w:ascii="GHEA Grapalat" w:hAnsi="GHEA Grapalat" w:cs="Sylfaen"/>
          <w:sz w:val="20"/>
          <w:lang w:val="hy-AM"/>
        </w:rPr>
        <w:t xml:space="preserve">աշխատանքային </w:t>
      </w:r>
      <w:r w:rsidRPr="00712340">
        <w:rPr>
          <w:rFonts w:ascii="GHEA Grapalat" w:hAnsi="GHEA Grapalat" w:cs="Sylfaen"/>
          <w:sz w:val="20"/>
          <w:lang w:val="hy-AM"/>
        </w:rPr>
        <w:t>օրվա համար գանձվում է տույժ` մատուցման ենթակա, սակայն չմատուցված ծառայության  գնի  0,05 (զրո ամբողջ հինգ հարյուրերրորդական) տոկոսի չափով։</w:t>
      </w:r>
    </w:p>
    <w:p w14:paraId="7E808AEA"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245E38D5"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w:t>
      </w:r>
      <w:r w:rsidRPr="00A71216">
        <w:rPr>
          <w:rFonts w:ascii="GHEA Grapalat" w:hAnsi="GHEA Grapalat" w:cs="Sylfaen"/>
          <w:sz w:val="20"/>
          <w:lang w:val="hy-AM"/>
        </w:rPr>
        <w:t xml:space="preserve">աշխատանքային </w:t>
      </w:r>
      <w:r w:rsidRPr="00712340">
        <w:rPr>
          <w:rFonts w:ascii="GHEA Grapalat" w:hAnsi="GHEA Grapalat" w:cs="Sylfaen"/>
          <w:sz w:val="20"/>
          <w:lang w:val="hy-AM"/>
        </w:rPr>
        <w:t>օրվա համար հաշվարկվում է տույժ` վճարման ենթակա, սակայն չվճարված գումարի 0,05 (զրո ամբողջ հինգ հարյուրերրորդական) տոկոսի չափով։</w:t>
      </w:r>
    </w:p>
    <w:p w14:paraId="4DB706BD"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18A65D1" w14:textId="77777777" w:rsidR="008F47EE" w:rsidRPr="00712340" w:rsidRDefault="008F47EE" w:rsidP="008F47EE">
      <w:pPr>
        <w:ind w:firstLine="720"/>
        <w:jc w:val="both"/>
        <w:rPr>
          <w:rFonts w:ascii="GHEA Grapalat" w:hAnsi="GHEA Grapalat" w:cs="Sylfaen"/>
          <w:sz w:val="20"/>
          <w:lang w:val="hy-AM"/>
        </w:rPr>
      </w:pPr>
      <w:r w:rsidRPr="00712340">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3570BEA5" w14:textId="77777777" w:rsidR="008F47EE" w:rsidRPr="00712340" w:rsidRDefault="008F47EE" w:rsidP="008F47EE">
      <w:pPr>
        <w:ind w:firstLine="720"/>
        <w:jc w:val="both"/>
        <w:rPr>
          <w:rFonts w:ascii="GHEA Grapalat" w:hAnsi="GHEA Grapalat" w:cs="Sylfaen"/>
          <w:sz w:val="20"/>
          <w:lang w:val="hy-AM"/>
        </w:rPr>
      </w:pPr>
    </w:p>
    <w:p w14:paraId="414E90DE" w14:textId="77777777" w:rsidR="008F47EE" w:rsidRPr="00712340" w:rsidRDefault="008F47EE" w:rsidP="008F47EE">
      <w:pPr>
        <w:ind w:firstLine="720"/>
        <w:jc w:val="center"/>
        <w:rPr>
          <w:rFonts w:ascii="GHEA Grapalat" w:hAnsi="GHEA Grapalat" w:cs="Sylfaen"/>
          <w:sz w:val="20"/>
          <w:lang w:val="hy-AM"/>
        </w:rPr>
      </w:pPr>
      <w:r w:rsidRPr="00712340">
        <w:rPr>
          <w:rFonts w:ascii="GHEA Grapalat" w:hAnsi="GHEA Grapalat" w:cs="Sylfaen"/>
          <w:b/>
          <w:sz w:val="20"/>
          <w:lang w:val="hy-AM"/>
        </w:rPr>
        <w:t>6. ԱՆՀԱՂԹԱՀԱՐԵԼԻ ՈՒԺԻ ԱԶԴԵՑՈՒԹՅՈՒՆ</w:t>
      </w:r>
      <w:r w:rsidRPr="00712340">
        <w:rPr>
          <w:rFonts w:ascii="GHEA Grapalat" w:hAnsi="GHEA Grapalat" w:cs="Sylfaen"/>
          <w:sz w:val="20"/>
          <w:lang w:val="hy-AM"/>
        </w:rPr>
        <w:t xml:space="preserve"> </w:t>
      </w:r>
      <w:r w:rsidRPr="00712340">
        <w:rPr>
          <w:rFonts w:ascii="GHEA Grapalat" w:hAnsi="GHEA Grapalat" w:cs="Times Armenian"/>
          <w:b/>
          <w:sz w:val="20"/>
          <w:lang w:val="hy-AM"/>
        </w:rPr>
        <w:t>(</w:t>
      </w:r>
      <w:r w:rsidRPr="00712340">
        <w:rPr>
          <w:rFonts w:ascii="GHEA Grapalat" w:hAnsi="GHEA Grapalat" w:cs="Sylfaen"/>
          <w:b/>
          <w:sz w:val="20"/>
          <w:lang w:val="hy-AM"/>
        </w:rPr>
        <w:t>ՖՈՐՍ</w:t>
      </w:r>
      <w:r w:rsidRPr="00712340">
        <w:rPr>
          <w:rFonts w:ascii="GHEA Grapalat" w:hAnsi="GHEA Grapalat" w:cs="Times Armenian"/>
          <w:b/>
          <w:sz w:val="20"/>
          <w:lang w:val="hy-AM"/>
        </w:rPr>
        <w:t>-</w:t>
      </w:r>
      <w:r w:rsidRPr="00712340">
        <w:rPr>
          <w:rFonts w:ascii="GHEA Grapalat" w:hAnsi="GHEA Grapalat" w:cs="Sylfaen"/>
          <w:b/>
          <w:sz w:val="20"/>
          <w:lang w:val="hy-AM"/>
        </w:rPr>
        <w:t>ՄԱԺՈՐ</w:t>
      </w:r>
      <w:r w:rsidRPr="00712340">
        <w:rPr>
          <w:rFonts w:ascii="GHEA Grapalat" w:hAnsi="GHEA Grapalat"/>
          <w:b/>
          <w:sz w:val="20"/>
          <w:lang w:val="hy-AM"/>
        </w:rPr>
        <w:t>)</w:t>
      </w:r>
    </w:p>
    <w:p w14:paraId="7E185A2E" w14:textId="77777777" w:rsidR="008F47EE" w:rsidRDefault="008F47EE" w:rsidP="008F47EE">
      <w:pPr>
        <w:ind w:firstLine="709"/>
        <w:jc w:val="both"/>
        <w:rPr>
          <w:rFonts w:ascii="GHEA Grapalat" w:hAnsi="GHEA Grapalat" w:cs="Times Armenian"/>
          <w:sz w:val="20"/>
          <w:lang w:val="hy-AM"/>
        </w:rPr>
      </w:pP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պայմանագրի</w:t>
      </w:r>
      <w:r w:rsidRPr="00712340">
        <w:rPr>
          <w:rFonts w:ascii="GHEA Grapalat" w:hAnsi="GHEA Grapalat" w:cs="Times Armenian"/>
          <w:sz w:val="20"/>
          <w:lang w:val="hy-AM"/>
        </w:rPr>
        <w:t xml:space="preserve"> </w:t>
      </w:r>
      <w:r w:rsidRPr="00712340">
        <w:rPr>
          <w:rFonts w:ascii="GHEA Grapalat" w:hAnsi="GHEA Grapalat" w:cs="Sylfaen"/>
          <w:sz w:val="20"/>
          <w:lang w:val="hy-AM"/>
        </w:rPr>
        <w:t>հիման</w:t>
      </w:r>
      <w:r w:rsidRPr="00712340">
        <w:rPr>
          <w:rFonts w:ascii="GHEA Grapalat" w:hAnsi="GHEA Grapalat" w:cs="Times Armenian"/>
          <w:sz w:val="20"/>
          <w:lang w:val="hy-AM"/>
        </w:rPr>
        <w:t xml:space="preserve"> </w:t>
      </w:r>
      <w:r w:rsidRPr="00712340">
        <w:rPr>
          <w:rFonts w:ascii="GHEA Grapalat" w:hAnsi="GHEA Grapalat" w:cs="Sylfaen"/>
          <w:sz w:val="20"/>
          <w:lang w:val="hy-AM"/>
        </w:rPr>
        <w:t>վրա</w:t>
      </w:r>
      <w:r w:rsidRPr="00712340">
        <w:rPr>
          <w:rFonts w:ascii="GHEA Grapalat" w:hAnsi="GHEA Grapalat" w:cs="Times Armenian"/>
          <w:sz w:val="20"/>
          <w:lang w:val="hy-AM"/>
        </w:rPr>
        <w:t xml:space="preserve"> </w:t>
      </w:r>
      <w:r w:rsidRPr="00712340">
        <w:rPr>
          <w:rFonts w:ascii="GHEA Grapalat" w:hAnsi="GHEA Grapalat" w:cs="Sylfaen"/>
          <w:sz w:val="20"/>
          <w:lang w:val="hy-AM"/>
        </w:rPr>
        <w:t>կնքված</w:t>
      </w:r>
      <w:r w:rsidRPr="00712340">
        <w:rPr>
          <w:rFonts w:ascii="GHEA Grapalat" w:hAnsi="GHEA Grapalat" w:cs="Times Armenian"/>
          <w:sz w:val="20"/>
          <w:lang w:val="hy-AM"/>
        </w:rPr>
        <w:t xml:space="preserve"> հ</w:t>
      </w:r>
      <w:r w:rsidRPr="00712340">
        <w:rPr>
          <w:rFonts w:ascii="GHEA Grapalat" w:hAnsi="GHEA Grapalat" w:cs="Sylfaen"/>
          <w:sz w:val="20"/>
          <w:lang w:val="hy-AM"/>
        </w:rPr>
        <w:t>ամաձայնագրերով</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պարտավորություններն</w:t>
      </w:r>
      <w:r w:rsidRPr="00712340">
        <w:rPr>
          <w:rFonts w:ascii="GHEA Grapalat" w:hAnsi="GHEA Grapalat" w:cs="Times Armenian"/>
          <w:sz w:val="20"/>
          <w:lang w:val="hy-AM"/>
        </w:rPr>
        <w:t xml:space="preserve"> </w:t>
      </w:r>
      <w:r w:rsidRPr="00712340">
        <w:rPr>
          <w:rFonts w:ascii="GHEA Grapalat" w:hAnsi="GHEA Grapalat" w:cs="Sylfaen"/>
          <w:sz w:val="20"/>
          <w:lang w:val="hy-AM"/>
        </w:rPr>
        <w:t>ամբողջությամբ</w:t>
      </w:r>
      <w:r w:rsidRPr="00712340">
        <w:rPr>
          <w:rFonts w:ascii="GHEA Grapalat" w:hAnsi="GHEA Grapalat" w:cs="Times Armenian"/>
          <w:sz w:val="20"/>
          <w:lang w:val="hy-AM"/>
        </w:rPr>
        <w:t xml:space="preserve"> </w:t>
      </w:r>
      <w:r w:rsidRPr="00712340">
        <w:rPr>
          <w:rFonts w:ascii="GHEA Grapalat" w:hAnsi="GHEA Grapalat" w:cs="Sylfaen"/>
          <w:sz w:val="20"/>
          <w:lang w:val="hy-AM"/>
        </w:rPr>
        <w:t>կամ</w:t>
      </w:r>
      <w:r w:rsidRPr="00712340">
        <w:rPr>
          <w:rFonts w:ascii="GHEA Grapalat" w:hAnsi="GHEA Grapalat" w:cs="Times Armenian"/>
          <w:sz w:val="20"/>
          <w:lang w:val="hy-AM"/>
        </w:rPr>
        <w:t xml:space="preserve"> </w:t>
      </w:r>
      <w:r w:rsidRPr="00712340">
        <w:rPr>
          <w:rFonts w:ascii="GHEA Grapalat" w:hAnsi="GHEA Grapalat" w:cs="Sylfaen"/>
          <w:sz w:val="20"/>
          <w:lang w:val="hy-AM"/>
        </w:rPr>
        <w:t>մասնակիորեն</w:t>
      </w:r>
      <w:r w:rsidRPr="00712340">
        <w:rPr>
          <w:rFonts w:ascii="GHEA Grapalat" w:hAnsi="GHEA Grapalat" w:cs="Times Armenian"/>
          <w:sz w:val="20"/>
          <w:lang w:val="hy-AM"/>
        </w:rPr>
        <w:t xml:space="preserve"> </w:t>
      </w:r>
      <w:r w:rsidRPr="00712340">
        <w:rPr>
          <w:rFonts w:ascii="GHEA Grapalat" w:hAnsi="GHEA Grapalat" w:cs="Sylfaen"/>
          <w:sz w:val="20"/>
          <w:lang w:val="hy-AM"/>
        </w:rPr>
        <w:t>չկատարելու</w:t>
      </w:r>
      <w:r w:rsidRPr="00712340">
        <w:rPr>
          <w:rFonts w:ascii="GHEA Grapalat" w:hAnsi="GHEA Grapalat" w:cs="Times Armenian"/>
          <w:sz w:val="20"/>
          <w:lang w:val="hy-AM"/>
        </w:rPr>
        <w:t xml:space="preserve"> </w:t>
      </w:r>
      <w:r w:rsidRPr="00712340">
        <w:rPr>
          <w:rFonts w:ascii="GHEA Grapalat" w:hAnsi="GHEA Grapalat" w:cs="Sylfaen"/>
          <w:sz w:val="20"/>
          <w:lang w:val="hy-AM"/>
        </w:rPr>
        <w:t>համար</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կողմերն</w:t>
      </w:r>
      <w:r w:rsidRPr="00712340">
        <w:rPr>
          <w:rFonts w:ascii="GHEA Grapalat" w:hAnsi="GHEA Grapalat" w:cs="Times Armenian"/>
          <w:sz w:val="20"/>
          <w:lang w:val="hy-AM"/>
        </w:rPr>
        <w:t xml:space="preserve"> </w:t>
      </w:r>
      <w:r w:rsidRPr="00712340">
        <w:rPr>
          <w:rFonts w:ascii="GHEA Grapalat" w:hAnsi="GHEA Grapalat" w:cs="Sylfaen"/>
          <w:sz w:val="20"/>
          <w:lang w:val="hy-AM"/>
        </w:rPr>
        <w:t>ազատվում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պատասխանատվությունից</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w:t>
      </w:r>
      <w:r w:rsidRPr="00712340">
        <w:rPr>
          <w:rFonts w:ascii="GHEA Grapalat" w:hAnsi="GHEA Grapalat" w:cs="Sylfaen"/>
          <w:sz w:val="20"/>
          <w:lang w:val="hy-AM"/>
        </w:rPr>
        <w:t>դա</w:t>
      </w:r>
      <w:r w:rsidRPr="00712340">
        <w:rPr>
          <w:rFonts w:ascii="GHEA Grapalat" w:hAnsi="GHEA Grapalat" w:cs="Times Armenian"/>
          <w:sz w:val="20"/>
          <w:lang w:val="hy-AM"/>
        </w:rPr>
        <w:t xml:space="preserve"> </w:t>
      </w:r>
      <w:r w:rsidRPr="00712340">
        <w:rPr>
          <w:rFonts w:ascii="GHEA Grapalat" w:hAnsi="GHEA Grapalat" w:cs="Sylfaen"/>
          <w:sz w:val="20"/>
          <w:lang w:val="hy-AM"/>
        </w:rPr>
        <w:t>եղել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անհաղթահարելի</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ազդեցության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հետևանքով</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ծագել</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կնքելուց</w:t>
      </w:r>
      <w:r w:rsidRPr="00712340">
        <w:rPr>
          <w:rFonts w:ascii="GHEA Grapalat" w:hAnsi="GHEA Grapalat" w:cs="Times Armenian"/>
          <w:sz w:val="20"/>
          <w:lang w:val="hy-AM"/>
        </w:rPr>
        <w:t xml:space="preserve"> </w:t>
      </w:r>
      <w:r w:rsidRPr="00712340">
        <w:rPr>
          <w:rFonts w:ascii="GHEA Grapalat" w:hAnsi="GHEA Grapalat" w:cs="Sylfaen"/>
          <w:sz w:val="20"/>
          <w:lang w:val="hy-AM"/>
        </w:rPr>
        <w:t>հետո</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որը</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կողմերը</w:t>
      </w:r>
      <w:r w:rsidRPr="00712340">
        <w:rPr>
          <w:rFonts w:ascii="GHEA Grapalat" w:hAnsi="GHEA Grapalat" w:cs="Times Armenian"/>
          <w:sz w:val="20"/>
          <w:lang w:val="hy-AM"/>
        </w:rPr>
        <w:t xml:space="preserve"> </w:t>
      </w:r>
      <w:r w:rsidRPr="00712340">
        <w:rPr>
          <w:rFonts w:ascii="GHEA Grapalat" w:hAnsi="GHEA Grapalat" w:cs="Sylfaen"/>
          <w:sz w:val="20"/>
          <w:lang w:val="hy-AM"/>
        </w:rPr>
        <w:t>չէին</w:t>
      </w:r>
      <w:r w:rsidRPr="00712340">
        <w:rPr>
          <w:rFonts w:ascii="GHEA Grapalat" w:hAnsi="GHEA Grapalat" w:cs="Times Armenian"/>
          <w:sz w:val="20"/>
          <w:lang w:val="hy-AM"/>
        </w:rPr>
        <w:t xml:space="preserve"> </w:t>
      </w:r>
      <w:r w:rsidRPr="00712340">
        <w:rPr>
          <w:rFonts w:ascii="GHEA Grapalat" w:hAnsi="GHEA Grapalat" w:cs="Sylfaen"/>
          <w:sz w:val="20"/>
          <w:lang w:val="hy-AM"/>
        </w:rPr>
        <w:t>կարող</w:t>
      </w:r>
      <w:r w:rsidRPr="00712340">
        <w:rPr>
          <w:rFonts w:ascii="GHEA Grapalat" w:hAnsi="GHEA Grapalat" w:cs="Times Armenian"/>
          <w:sz w:val="20"/>
          <w:lang w:val="hy-AM"/>
        </w:rPr>
        <w:t xml:space="preserve"> </w:t>
      </w:r>
      <w:r w:rsidRPr="00712340">
        <w:rPr>
          <w:rFonts w:ascii="GHEA Grapalat" w:hAnsi="GHEA Grapalat" w:cs="Sylfaen"/>
          <w:sz w:val="20"/>
          <w:lang w:val="hy-AM"/>
        </w:rPr>
        <w:t>կանխատեսել</w:t>
      </w:r>
      <w:r w:rsidRPr="00712340">
        <w:rPr>
          <w:rFonts w:ascii="GHEA Grapalat" w:hAnsi="GHEA Grapalat" w:cs="Times Armenian"/>
          <w:sz w:val="20"/>
          <w:lang w:val="hy-AM"/>
        </w:rPr>
        <w:t xml:space="preserve"> </w:t>
      </w:r>
      <w:r w:rsidRPr="00712340">
        <w:rPr>
          <w:rFonts w:ascii="GHEA Grapalat" w:hAnsi="GHEA Grapalat" w:cs="Sylfaen"/>
          <w:sz w:val="20"/>
          <w:lang w:val="hy-AM"/>
        </w:rPr>
        <w:t>կամ</w:t>
      </w:r>
      <w:r w:rsidRPr="00712340">
        <w:rPr>
          <w:rFonts w:ascii="GHEA Grapalat" w:hAnsi="GHEA Grapalat" w:cs="Times Armenian"/>
          <w:sz w:val="20"/>
          <w:lang w:val="hy-AM"/>
        </w:rPr>
        <w:t xml:space="preserve"> </w:t>
      </w:r>
      <w:r w:rsidRPr="00712340">
        <w:rPr>
          <w:rFonts w:ascii="GHEA Grapalat" w:hAnsi="GHEA Grapalat" w:cs="Sylfaen"/>
          <w:sz w:val="20"/>
          <w:lang w:val="hy-AM"/>
        </w:rPr>
        <w:t>կանխարգելել։</w:t>
      </w:r>
      <w:r w:rsidRPr="00712340">
        <w:rPr>
          <w:rFonts w:ascii="GHEA Grapalat" w:hAnsi="GHEA Grapalat" w:cs="Times Armenian"/>
          <w:sz w:val="20"/>
          <w:lang w:val="hy-AM"/>
        </w:rPr>
        <w:t xml:space="preserve"> </w:t>
      </w:r>
      <w:r w:rsidRPr="00712340">
        <w:rPr>
          <w:rFonts w:ascii="GHEA Grapalat" w:hAnsi="GHEA Grapalat" w:cs="Sylfaen"/>
          <w:sz w:val="20"/>
          <w:lang w:val="hy-AM"/>
        </w:rPr>
        <w:t>Այդպիսի</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իրավիճակներ</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երկրաշարժը</w:t>
      </w:r>
      <w:r w:rsidRPr="00712340">
        <w:rPr>
          <w:rFonts w:ascii="GHEA Grapalat" w:hAnsi="GHEA Grapalat" w:cs="Times Armenian"/>
          <w:sz w:val="20"/>
          <w:lang w:val="hy-AM"/>
        </w:rPr>
        <w:t xml:space="preserve">, </w:t>
      </w:r>
      <w:r w:rsidRPr="00712340">
        <w:rPr>
          <w:rFonts w:ascii="GHEA Grapalat" w:hAnsi="GHEA Grapalat" w:cs="Sylfaen"/>
          <w:sz w:val="20"/>
          <w:lang w:val="hy-AM"/>
        </w:rPr>
        <w:t>ջրհեղեղը</w:t>
      </w:r>
      <w:r w:rsidRPr="00712340">
        <w:rPr>
          <w:rFonts w:ascii="GHEA Grapalat" w:hAnsi="GHEA Grapalat" w:cs="Times Armenian"/>
          <w:sz w:val="20"/>
          <w:lang w:val="hy-AM"/>
        </w:rPr>
        <w:t xml:space="preserve">, </w:t>
      </w:r>
      <w:r w:rsidRPr="00712340">
        <w:rPr>
          <w:rFonts w:ascii="GHEA Grapalat" w:hAnsi="GHEA Grapalat" w:cs="Sylfaen"/>
          <w:sz w:val="20"/>
          <w:lang w:val="hy-AM"/>
        </w:rPr>
        <w:t>հրդեհը</w:t>
      </w:r>
      <w:r w:rsidRPr="00712340">
        <w:rPr>
          <w:rFonts w:ascii="GHEA Grapalat" w:hAnsi="GHEA Grapalat" w:cs="Times Armenian"/>
          <w:sz w:val="20"/>
          <w:lang w:val="hy-AM"/>
        </w:rPr>
        <w:t xml:space="preserve">, </w:t>
      </w:r>
      <w:r w:rsidRPr="00712340">
        <w:rPr>
          <w:rFonts w:ascii="GHEA Grapalat" w:hAnsi="GHEA Grapalat" w:cs="Sylfaen"/>
          <w:sz w:val="20"/>
          <w:lang w:val="hy-AM"/>
        </w:rPr>
        <w:t>պատերազմը</w:t>
      </w:r>
      <w:r w:rsidRPr="00712340">
        <w:rPr>
          <w:rFonts w:ascii="GHEA Grapalat" w:hAnsi="GHEA Grapalat" w:cs="Times Armenian"/>
          <w:sz w:val="20"/>
          <w:lang w:val="hy-AM"/>
        </w:rPr>
        <w:t xml:space="preserve">, </w:t>
      </w:r>
      <w:r w:rsidRPr="00712340">
        <w:rPr>
          <w:rFonts w:ascii="GHEA Grapalat" w:hAnsi="GHEA Grapalat" w:cs="Sylfaen"/>
          <w:sz w:val="20"/>
          <w:lang w:val="hy-AM"/>
        </w:rPr>
        <w:t>ռազմական</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արտակարգ</w:t>
      </w:r>
      <w:r w:rsidRPr="00712340">
        <w:rPr>
          <w:rFonts w:ascii="GHEA Grapalat" w:hAnsi="GHEA Grapalat" w:cs="Times Armenian"/>
          <w:sz w:val="20"/>
          <w:lang w:val="hy-AM"/>
        </w:rPr>
        <w:t xml:space="preserve"> </w:t>
      </w:r>
      <w:r w:rsidRPr="00712340">
        <w:rPr>
          <w:rFonts w:ascii="GHEA Grapalat" w:hAnsi="GHEA Grapalat" w:cs="Sylfaen"/>
          <w:sz w:val="20"/>
          <w:lang w:val="hy-AM"/>
        </w:rPr>
        <w:t>դրություն</w:t>
      </w:r>
      <w:r w:rsidRPr="00712340">
        <w:rPr>
          <w:rFonts w:ascii="GHEA Grapalat" w:hAnsi="GHEA Grapalat" w:cs="Times Armenian"/>
          <w:sz w:val="20"/>
          <w:lang w:val="hy-AM"/>
        </w:rPr>
        <w:t xml:space="preserve"> </w:t>
      </w:r>
      <w:r w:rsidRPr="00712340">
        <w:rPr>
          <w:rFonts w:ascii="GHEA Grapalat" w:hAnsi="GHEA Grapalat" w:cs="Sylfaen"/>
          <w:sz w:val="20"/>
          <w:lang w:val="hy-AM"/>
        </w:rPr>
        <w:t>հայտարարելը</w:t>
      </w:r>
      <w:r w:rsidRPr="00712340">
        <w:rPr>
          <w:rFonts w:ascii="GHEA Grapalat" w:hAnsi="GHEA Grapalat" w:cs="Times Armenian"/>
          <w:sz w:val="20"/>
          <w:lang w:val="hy-AM"/>
        </w:rPr>
        <w:t xml:space="preserve">, </w:t>
      </w:r>
      <w:r w:rsidRPr="00712340">
        <w:rPr>
          <w:rFonts w:ascii="GHEA Grapalat" w:hAnsi="GHEA Grapalat" w:cs="Sylfaen"/>
          <w:sz w:val="20"/>
          <w:lang w:val="hy-AM"/>
        </w:rPr>
        <w:t>քաղաքական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հուզումները</w:t>
      </w:r>
      <w:r w:rsidRPr="00712340">
        <w:rPr>
          <w:rFonts w:ascii="GHEA Grapalat" w:hAnsi="GHEA Grapalat"/>
          <w:sz w:val="20"/>
          <w:lang w:val="hy-AM"/>
        </w:rPr>
        <w:t xml:space="preserve">, </w:t>
      </w:r>
      <w:r w:rsidRPr="00712340">
        <w:rPr>
          <w:rFonts w:ascii="GHEA Grapalat" w:hAnsi="GHEA Grapalat" w:cs="Sylfaen"/>
          <w:sz w:val="20"/>
          <w:lang w:val="hy-AM"/>
        </w:rPr>
        <w:t>գործադուլները</w:t>
      </w:r>
      <w:r w:rsidRPr="00712340">
        <w:rPr>
          <w:rFonts w:ascii="GHEA Grapalat" w:hAnsi="GHEA Grapalat" w:cs="Times Armenian"/>
          <w:sz w:val="20"/>
          <w:lang w:val="hy-AM"/>
        </w:rPr>
        <w:t xml:space="preserve">, </w:t>
      </w:r>
      <w:r w:rsidRPr="00712340">
        <w:rPr>
          <w:rFonts w:ascii="GHEA Grapalat" w:hAnsi="GHEA Grapalat" w:cs="Sylfaen"/>
          <w:sz w:val="20"/>
          <w:lang w:val="hy-AM"/>
        </w:rPr>
        <w:t>հաղորդակցության</w:t>
      </w:r>
      <w:r w:rsidRPr="00712340">
        <w:rPr>
          <w:rFonts w:ascii="GHEA Grapalat" w:hAnsi="GHEA Grapalat" w:cs="Times Armenian"/>
          <w:sz w:val="20"/>
          <w:lang w:val="hy-AM"/>
        </w:rPr>
        <w:t xml:space="preserve"> </w:t>
      </w:r>
      <w:r w:rsidRPr="00712340">
        <w:rPr>
          <w:rFonts w:ascii="GHEA Grapalat" w:hAnsi="GHEA Grapalat" w:cs="Sylfaen"/>
          <w:sz w:val="20"/>
          <w:lang w:val="hy-AM"/>
        </w:rPr>
        <w:t>միջոցների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աշխատանքի</w:t>
      </w:r>
      <w:r w:rsidRPr="00712340">
        <w:rPr>
          <w:rFonts w:ascii="GHEA Grapalat" w:hAnsi="GHEA Grapalat" w:cs="Times Armenian"/>
          <w:sz w:val="20"/>
          <w:lang w:val="hy-AM"/>
        </w:rPr>
        <w:t xml:space="preserve"> </w:t>
      </w:r>
      <w:r w:rsidRPr="00712340">
        <w:rPr>
          <w:rFonts w:ascii="GHEA Grapalat" w:hAnsi="GHEA Grapalat" w:cs="Sylfaen"/>
          <w:sz w:val="20"/>
          <w:lang w:val="hy-AM"/>
        </w:rPr>
        <w:t>դադարեցումը</w:t>
      </w:r>
      <w:r w:rsidRPr="00712340">
        <w:rPr>
          <w:rFonts w:ascii="GHEA Grapalat" w:hAnsi="GHEA Grapalat" w:cs="Times Armenian"/>
          <w:sz w:val="20"/>
          <w:lang w:val="hy-AM"/>
        </w:rPr>
        <w:t xml:space="preserve">, </w:t>
      </w:r>
      <w:r w:rsidRPr="00712340">
        <w:rPr>
          <w:rFonts w:ascii="GHEA Grapalat" w:hAnsi="GHEA Grapalat" w:cs="Sylfaen"/>
          <w:sz w:val="20"/>
          <w:lang w:val="hy-AM"/>
        </w:rPr>
        <w:t>պետական</w:t>
      </w:r>
      <w:r w:rsidRPr="00712340">
        <w:rPr>
          <w:rFonts w:ascii="GHEA Grapalat" w:hAnsi="GHEA Grapalat" w:cs="Times Armenian"/>
          <w:sz w:val="20"/>
          <w:lang w:val="hy-AM"/>
        </w:rPr>
        <w:t xml:space="preserve"> </w:t>
      </w:r>
      <w:r w:rsidRPr="00712340">
        <w:rPr>
          <w:rFonts w:ascii="GHEA Grapalat" w:hAnsi="GHEA Grapalat" w:cs="Sylfaen"/>
          <w:sz w:val="20"/>
          <w:lang w:val="hy-AM"/>
        </w:rPr>
        <w:t>մարմինների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ակտերը</w:t>
      </w:r>
      <w:r w:rsidRPr="00712340">
        <w:rPr>
          <w:rFonts w:ascii="GHEA Grapalat" w:hAnsi="GHEA Grapalat" w:cs="Times Armenian"/>
          <w:sz w:val="20"/>
          <w:lang w:val="hy-AM"/>
        </w:rPr>
        <w:t xml:space="preserve"> </w:t>
      </w:r>
      <w:r w:rsidRPr="00712340">
        <w:rPr>
          <w:rFonts w:ascii="GHEA Grapalat" w:hAnsi="GHEA Grapalat" w:cs="Sylfaen"/>
          <w:sz w:val="20"/>
          <w:lang w:val="hy-AM"/>
        </w:rPr>
        <w:t>և</w:t>
      </w:r>
      <w:r w:rsidRPr="00712340">
        <w:rPr>
          <w:rFonts w:ascii="GHEA Grapalat" w:hAnsi="GHEA Grapalat" w:cs="Times Armenian"/>
          <w:sz w:val="20"/>
          <w:lang w:val="hy-AM"/>
        </w:rPr>
        <w:t xml:space="preserve"> </w:t>
      </w:r>
      <w:r w:rsidRPr="00712340">
        <w:rPr>
          <w:rFonts w:ascii="GHEA Grapalat" w:hAnsi="GHEA Grapalat" w:cs="Sylfaen"/>
          <w:sz w:val="20"/>
          <w:lang w:val="hy-AM"/>
        </w:rPr>
        <w:t>այլն</w:t>
      </w:r>
      <w:r w:rsidRPr="00712340">
        <w:rPr>
          <w:rFonts w:ascii="GHEA Grapalat" w:hAnsi="GHEA Grapalat" w:cs="Times Armenian"/>
          <w:sz w:val="20"/>
          <w:lang w:val="hy-AM"/>
        </w:rPr>
        <w:t xml:space="preserve">, </w:t>
      </w:r>
      <w:r w:rsidRPr="00712340">
        <w:rPr>
          <w:rFonts w:ascii="GHEA Grapalat" w:hAnsi="GHEA Grapalat" w:cs="Sylfaen"/>
          <w:sz w:val="20"/>
          <w:lang w:val="hy-AM"/>
        </w:rPr>
        <w:t>որոնք</w:t>
      </w:r>
      <w:r w:rsidRPr="00712340">
        <w:rPr>
          <w:rFonts w:ascii="GHEA Grapalat" w:hAnsi="GHEA Grapalat" w:cs="Times Armenian"/>
          <w:sz w:val="20"/>
          <w:lang w:val="hy-AM"/>
        </w:rPr>
        <w:t xml:space="preserve"> </w:t>
      </w:r>
      <w:r w:rsidRPr="00712340">
        <w:rPr>
          <w:rFonts w:ascii="GHEA Grapalat" w:hAnsi="GHEA Grapalat" w:cs="Sylfaen"/>
          <w:sz w:val="20"/>
          <w:lang w:val="hy-AM"/>
        </w:rPr>
        <w:t>անհնարին</w:t>
      </w:r>
      <w:r w:rsidRPr="00712340">
        <w:rPr>
          <w:rFonts w:ascii="GHEA Grapalat" w:hAnsi="GHEA Grapalat" w:cs="Times Armenian"/>
          <w:sz w:val="20"/>
          <w:lang w:val="hy-AM"/>
        </w:rPr>
        <w:t xml:space="preserve"> </w:t>
      </w:r>
      <w:r w:rsidRPr="00712340">
        <w:rPr>
          <w:rFonts w:ascii="GHEA Grapalat" w:hAnsi="GHEA Grapalat" w:cs="Sylfaen"/>
          <w:sz w:val="20"/>
          <w:lang w:val="hy-AM"/>
        </w:rPr>
        <w:t>են</w:t>
      </w:r>
      <w:r w:rsidRPr="00712340">
        <w:rPr>
          <w:rFonts w:ascii="GHEA Grapalat" w:hAnsi="GHEA Grapalat" w:cs="Times Armenian"/>
          <w:sz w:val="20"/>
          <w:lang w:val="hy-AM"/>
        </w:rPr>
        <w:t xml:space="preserve"> </w:t>
      </w:r>
      <w:r w:rsidRPr="00712340">
        <w:rPr>
          <w:rFonts w:ascii="GHEA Grapalat" w:hAnsi="GHEA Grapalat" w:cs="Sylfaen"/>
          <w:sz w:val="20"/>
          <w:lang w:val="hy-AM"/>
        </w:rPr>
        <w:t>դարձնում</w:t>
      </w:r>
      <w:r w:rsidRPr="00712340">
        <w:rPr>
          <w:rFonts w:ascii="GHEA Grapalat" w:hAnsi="GHEA Grapalat" w:cs="Times Armenian"/>
          <w:sz w:val="20"/>
          <w:lang w:val="hy-AM"/>
        </w:rPr>
        <w:t xml:space="preserve"> </w:t>
      </w:r>
      <w:r w:rsidRPr="00712340">
        <w:rPr>
          <w:rFonts w:ascii="GHEA Grapalat" w:hAnsi="GHEA Grapalat" w:cs="Sylfaen"/>
          <w:sz w:val="20"/>
          <w:lang w:val="hy-AM"/>
        </w:rPr>
        <w:t>սույն</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պայմանագրով</w:t>
      </w:r>
      <w:r w:rsidRPr="00712340">
        <w:rPr>
          <w:rFonts w:ascii="GHEA Grapalat" w:hAnsi="GHEA Grapalat" w:cs="Times Armenian"/>
          <w:sz w:val="20"/>
          <w:lang w:val="hy-AM"/>
        </w:rPr>
        <w:t xml:space="preserve"> </w:t>
      </w:r>
      <w:r w:rsidRPr="00712340">
        <w:rPr>
          <w:rFonts w:ascii="GHEA Grapalat" w:hAnsi="GHEA Grapalat" w:cs="Sylfaen"/>
          <w:sz w:val="20"/>
          <w:lang w:val="hy-AM"/>
        </w:rPr>
        <w:t>պարտավորությունների</w:t>
      </w:r>
      <w:r w:rsidRPr="00712340">
        <w:rPr>
          <w:rFonts w:ascii="GHEA Grapalat" w:hAnsi="GHEA Grapalat" w:cs="Times Armenian"/>
          <w:sz w:val="20"/>
          <w:lang w:val="hy-AM"/>
        </w:rPr>
        <w:t xml:space="preserve"> </w:t>
      </w:r>
      <w:r w:rsidRPr="00712340">
        <w:rPr>
          <w:rFonts w:ascii="GHEA Grapalat" w:hAnsi="GHEA Grapalat" w:cs="Sylfaen"/>
          <w:sz w:val="20"/>
          <w:lang w:val="hy-AM"/>
        </w:rPr>
        <w:t>կատարումը։</w:t>
      </w:r>
      <w:r w:rsidRPr="00712340">
        <w:rPr>
          <w:rFonts w:ascii="GHEA Grapalat" w:hAnsi="GHEA Grapalat" w:cs="Times Armenian"/>
          <w:sz w:val="20"/>
          <w:lang w:val="hy-AM"/>
        </w:rPr>
        <w:t xml:space="preserve"> </w:t>
      </w:r>
      <w:r w:rsidRPr="00712340">
        <w:rPr>
          <w:rFonts w:ascii="GHEA Grapalat" w:hAnsi="GHEA Grapalat" w:cs="Sylfaen"/>
          <w:sz w:val="20"/>
          <w:lang w:val="hy-AM"/>
        </w:rPr>
        <w:t>Եթե</w:t>
      </w:r>
      <w:r w:rsidRPr="00712340">
        <w:rPr>
          <w:rFonts w:ascii="GHEA Grapalat" w:hAnsi="GHEA Grapalat" w:cs="Times Armenian"/>
          <w:sz w:val="20"/>
          <w:lang w:val="hy-AM"/>
        </w:rPr>
        <w:t xml:space="preserve"> </w:t>
      </w:r>
      <w:r w:rsidRPr="00712340">
        <w:rPr>
          <w:rFonts w:ascii="GHEA Grapalat" w:hAnsi="GHEA Grapalat" w:cs="Sylfaen"/>
          <w:sz w:val="20"/>
          <w:lang w:val="hy-AM"/>
        </w:rPr>
        <w:t>արտակարգ</w:t>
      </w:r>
      <w:r w:rsidRPr="00712340">
        <w:rPr>
          <w:rFonts w:ascii="GHEA Grapalat" w:hAnsi="GHEA Grapalat" w:cs="Times Armenian"/>
          <w:sz w:val="20"/>
          <w:lang w:val="hy-AM"/>
        </w:rPr>
        <w:t xml:space="preserve"> </w:t>
      </w:r>
      <w:r w:rsidRPr="00712340">
        <w:rPr>
          <w:rFonts w:ascii="GHEA Grapalat" w:hAnsi="GHEA Grapalat" w:cs="Sylfaen"/>
          <w:sz w:val="20"/>
          <w:lang w:val="hy-AM"/>
        </w:rPr>
        <w:t>ուժի</w:t>
      </w:r>
      <w:r w:rsidRPr="00712340">
        <w:rPr>
          <w:rFonts w:ascii="GHEA Grapalat" w:hAnsi="GHEA Grapalat" w:cs="Times Armenian"/>
          <w:sz w:val="20"/>
          <w:lang w:val="hy-AM"/>
        </w:rPr>
        <w:t xml:space="preserve"> </w:t>
      </w:r>
      <w:r w:rsidRPr="00712340">
        <w:rPr>
          <w:rFonts w:ascii="GHEA Grapalat" w:hAnsi="GHEA Grapalat" w:cs="Sylfaen"/>
          <w:sz w:val="20"/>
          <w:lang w:val="hy-AM"/>
        </w:rPr>
        <w:t>ազդեցությունը</w:t>
      </w:r>
      <w:r w:rsidRPr="00712340">
        <w:rPr>
          <w:rFonts w:ascii="GHEA Grapalat" w:hAnsi="GHEA Grapalat" w:cs="Times Armenian"/>
          <w:sz w:val="20"/>
          <w:lang w:val="hy-AM"/>
        </w:rPr>
        <w:t xml:space="preserve"> </w:t>
      </w:r>
      <w:r w:rsidRPr="00712340">
        <w:rPr>
          <w:rFonts w:ascii="GHEA Grapalat" w:hAnsi="GHEA Grapalat" w:cs="Sylfaen"/>
          <w:sz w:val="20"/>
          <w:lang w:val="hy-AM"/>
        </w:rPr>
        <w:t>շարունակվում</w:t>
      </w:r>
      <w:r w:rsidRPr="00712340">
        <w:rPr>
          <w:rFonts w:ascii="GHEA Grapalat" w:hAnsi="GHEA Grapalat" w:cs="Times Armenian"/>
          <w:sz w:val="20"/>
          <w:lang w:val="hy-AM"/>
        </w:rPr>
        <w:t xml:space="preserve"> </w:t>
      </w:r>
      <w:r w:rsidRPr="00712340">
        <w:rPr>
          <w:rFonts w:ascii="GHEA Grapalat" w:hAnsi="GHEA Grapalat" w:cs="Sylfaen"/>
          <w:sz w:val="20"/>
          <w:lang w:val="hy-AM"/>
        </w:rPr>
        <w:t>է</w:t>
      </w:r>
      <w:r w:rsidRPr="00712340">
        <w:rPr>
          <w:rFonts w:ascii="GHEA Grapalat" w:hAnsi="GHEA Grapalat" w:cs="Times Armenian"/>
          <w:sz w:val="20"/>
          <w:lang w:val="hy-AM"/>
        </w:rPr>
        <w:t xml:space="preserve"> 3 (</w:t>
      </w:r>
      <w:r w:rsidRPr="00712340">
        <w:rPr>
          <w:rFonts w:ascii="GHEA Grapalat" w:hAnsi="GHEA Grapalat" w:cs="Sylfaen"/>
          <w:sz w:val="20"/>
          <w:lang w:val="hy-AM"/>
        </w:rPr>
        <w:t>երեք</w:t>
      </w:r>
      <w:r w:rsidRPr="00712340">
        <w:rPr>
          <w:rFonts w:ascii="GHEA Grapalat" w:hAnsi="GHEA Grapalat" w:cs="Times Armenian"/>
          <w:sz w:val="20"/>
          <w:lang w:val="hy-AM"/>
        </w:rPr>
        <w:t xml:space="preserve">) </w:t>
      </w:r>
      <w:r w:rsidRPr="00712340">
        <w:rPr>
          <w:rFonts w:ascii="GHEA Grapalat" w:hAnsi="GHEA Grapalat" w:cs="Sylfaen"/>
          <w:sz w:val="20"/>
          <w:lang w:val="hy-AM"/>
        </w:rPr>
        <w:t>ամսից</w:t>
      </w:r>
      <w:r w:rsidRPr="00712340">
        <w:rPr>
          <w:rFonts w:ascii="GHEA Grapalat" w:hAnsi="GHEA Grapalat" w:cs="Times Armenian"/>
          <w:sz w:val="20"/>
          <w:lang w:val="hy-AM"/>
        </w:rPr>
        <w:t xml:space="preserve"> </w:t>
      </w:r>
      <w:r w:rsidRPr="00712340">
        <w:rPr>
          <w:rFonts w:ascii="GHEA Grapalat" w:hAnsi="GHEA Grapalat" w:cs="Sylfaen"/>
          <w:sz w:val="20"/>
          <w:lang w:val="hy-AM"/>
        </w:rPr>
        <w:t>ավելի</w:t>
      </w:r>
      <w:r w:rsidRPr="00712340">
        <w:rPr>
          <w:rFonts w:ascii="GHEA Grapalat" w:hAnsi="GHEA Grapalat" w:cs="Times Armenian"/>
          <w:sz w:val="20"/>
          <w:lang w:val="hy-AM"/>
        </w:rPr>
        <w:t xml:space="preserve">, </w:t>
      </w:r>
      <w:r w:rsidRPr="00712340">
        <w:rPr>
          <w:rFonts w:ascii="GHEA Grapalat" w:hAnsi="GHEA Grapalat" w:cs="Sylfaen"/>
          <w:sz w:val="20"/>
          <w:lang w:val="hy-AM"/>
        </w:rPr>
        <w:t>ապա</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կողմերից</w:t>
      </w:r>
      <w:r w:rsidRPr="00712340">
        <w:rPr>
          <w:rFonts w:ascii="GHEA Grapalat" w:hAnsi="GHEA Grapalat" w:cs="Times Armenian"/>
          <w:sz w:val="20"/>
          <w:lang w:val="hy-AM"/>
        </w:rPr>
        <w:t xml:space="preserve"> </w:t>
      </w:r>
      <w:r w:rsidRPr="00712340">
        <w:rPr>
          <w:rFonts w:ascii="GHEA Grapalat" w:hAnsi="GHEA Grapalat" w:cs="Sylfaen"/>
          <w:sz w:val="20"/>
          <w:lang w:val="hy-AM"/>
        </w:rPr>
        <w:t>յուրաքանչյուրն</w:t>
      </w:r>
      <w:r w:rsidRPr="00712340">
        <w:rPr>
          <w:rFonts w:ascii="GHEA Grapalat" w:hAnsi="GHEA Grapalat" w:cs="Times Armenian"/>
          <w:sz w:val="20"/>
          <w:lang w:val="hy-AM"/>
        </w:rPr>
        <w:t xml:space="preserve"> </w:t>
      </w:r>
      <w:r w:rsidRPr="00712340">
        <w:rPr>
          <w:rFonts w:ascii="GHEA Grapalat" w:hAnsi="GHEA Grapalat" w:cs="Sylfaen"/>
          <w:sz w:val="20"/>
          <w:lang w:val="hy-AM"/>
        </w:rPr>
        <w:t>իրավունք</w:t>
      </w:r>
      <w:r w:rsidRPr="00712340">
        <w:rPr>
          <w:rFonts w:ascii="GHEA Grapalat" w:hAnsi="GHEA Grapalat" w:cs="Times Armenian"/>
          <w:sz w:val="20"/>
          <w:lang w:val="hy-AM"/>
        </w:rPr>
        <w:t xml:space="preserve"> </w:t>
      </w:r>
      <w:r w:rsidRPr="00712340">
        <w:rPr>
          <w:rFonts w:ascii="GHEA Grapalat" w:hAnsi="GHEA Grapalat" w:cs="Sylfaen"/>
          <w:sz w:val="20"/>
          <w:lang w:val="hy-AM"/>
        </w:rPr>
        <w:t>ունի</w:t>
      </w:r>
      <w:r w:rsidRPr="00712340">
        <w:rPr>
          <w:rFonts w:ascii="GHEA Grapalat" w:hAnsi="GHEA Grapalat" w:cs="Times Armenian"/>
          <w:sz w:val="20"/>
          <w:lang w:val="hy-AM"/>
        </w:rPr>
        <w:t xml:space="preserve"> </w:t>
      </w:r>
      <w:r w:rsidRPr="00712340">
        <w:rPr>
          <w:rFonts w:ascii="GHEA Grapalat" w:hAnsi="GHEA Grapalat" w:cs="Sylfaen"/>
          <w:sz w:val="20"/>
          <w:lang w:val="hy-AM"/>
        </w:rPr>
        <w:t>լուծել</w:t>
      </w:r>
      <w:r w:rsidRPr="00712340">
        <w:rPr>
          <w:rFonts w:ascii="GHEA Grapalat" w:hAnsi="GHEA Grapalat" w:cs="Times Armenian"/>
          <w:sz w:val="20"/>
          <w:lang w:val="hy-AM"/>
        </w:rPr>
        <w:t xml:space="preserve"> </w:t>
      </w:r>
      <w:r w:rsidRPr="00712340">
        <w:rPr>
          <w:rFonts w:ascii="GHEA Grapalat" w:hAnsi="GHEA Grapalat" w:cs="Sylfaen"/>
          <w:sz w:val="20"/>
          <w:lang w:val="hy-AM"/>
        </w:rPr>
        <w:t>պայմանագիրը՝</w:t>
      </w:r>
      <w:r w:rsidRPr="00712340">
        <w:rPr>
          <w:rFonts w:ascii="GHEA Grapalat" w:hAnsi="GHEA Grapalat" w:cs="Times Armenian"/>
          <w:sz w:val="20"/>
          <w:lang w:val="hy-AM"/>
        </w:rPr>
        <w:t xml:space="preserve"> </w:t>
      </w:r>
      <w:r w:rsidRPr="00712340">
        <w:rPr>
          <w:rFonts w:ascii="GHEA Grapalat" w:hAnsi="GHEA Grapalat" w:cs="Sylfaen"/>
          <w:sz w:val="20"/>
          <w:lang w:val="hy-AM"/>
        </w:rPr>
        <w:t>այդ</w:t>
      </w:r>
      <w:r w:rsidRPr="00712340">
        <w:rPr>
          <w:rFonts w:ascii="GHEA Grapalat" w:hAnsi="GHEA Grapalat" w:cs="Times Armenian"/>
          <w:sz w:val="20"/>
          <w:lang w:val="hy-AM"/>
        </w:rPr>
        <w:t xml:space="preserve"> </w:t>
      </w:r>
      <w:r w:rsidRPr="00712340">
        <w:rPr>
          <w:rFonts w:ascii="GHEA Grapalat" w:hAnsi="GHEA Grapalat" w:cs="Sylfaen"/>
          <w:sz w:val="20"/>
          <w:lang w:val="hy-AM"/>
        </w:rPr>
        <w:t>մասին</w:t>
      </w:r>
      <w:r w:rsidRPr="00712340">
        <w:rPr>
          <w:rFonts w:ascii="GHEA Grapalat" w:hAnsi="GHEA Grapalat" w:cs="Times Armenian"/>
          <w:sz w:val="20"/>
          <w:lang w:val="hy-AM"/>
        </w:rPr>
        <w:t xml:space="preserve"> </w:t>
      </w:r>
      <w:r w:rsidRPr="00712340">
        <w:rPr>
          <w:rFonts w:ascii="GHEA Grapalat" w:hAnsi="GHEA Grapalat" w:cs="Sylfaen"/>
          <w:sz w:val="20"/>
          <w:lang w:val="hy-AM"/>
        </w:rPr>
        <w:t>նախապես</w:t>
      </w:r>
      <w:r w:rsidRPr="00712340">
        <w:rPr>
          <w:rFonts w:ascii="GHEA Grapalat" w:hAnsi="GHEA Grapalat" w:cs="Times Armenian"/>
          <w:sz w:val="20"/>
          <w:lang w:val="hy-AM"/>
        </w:rPr>
        <w:t xml:space="preserve"> </w:t>
      </w:r>
      <w:r w:rsidRPr="00712340">
        <w:rPr>
          <w:rFonts w:ascii="GHEA Grapalat" w:hAnsi="GHEA Grapalat" w:cs="Sylfaen"/>
          <w:sz w:val="20"/>
          <w:lang w:val="hy-AM"/>
        </w:rPr>
        <w:t>տեղյակ</w:t>
      </w:r>
      <w:r w:rsidRPr="00712340">
        <w:rPr>
          <w:rFonts w:ascii="GHEA Grapalat" w:hAnsi="GHEA Grapalat" w:cs="Times Armenian"/>
          <w:sz w:val="20"/>
          <w:lang w:val="hy-AM"/>
        </w:rPr>
        <w:t xml:space="preserve"> </w:t>
      </w:r>
      <w:r w:rsidRPr="00712340">
        <w:rPr>
          <w:rFonts w:ascii="GHEA Grapalat" w:hAnsi="GHEA Grapalat" w:cs="Sylfaen"/>
          <w:sz w:val="20"/>
          <w:lang w:val="hy-AM"/>
        </w:rPr>
        <w:t>պահելով</w:t>
      </w:r>
      <w:r w:rsidRPr="00712340">
        <w:rPr>
          <w:rFonts w:ascii="GHEA Grapalat" w:hAnsi="GHEA Grapalat" w:cs="Times Armenian"/>
          <w:sz w:val="20"/>
          <w:lang w:val="hy-AM"/>
        </w:rPr>
        <w:t xml:space="preserve"> </w:t>
      </w:r>
      <w:r w:rsidRPr="00712340">
        <w:rPr>
          <w:rFonts w:ascii="GHEA Grapalat" w:hAnsi="GHEA Grapalat" w:cs="Sylfaen"/>
          <w:sz w:val="20"/>
          <w:lang w:val="hy-AM"/>
        </w:rPr>
        <w:t>մյուս</w:t>
      </w:r>
      <w:r w:rsidRPr="00712340">
        <w:rPr>
          <w:rFonts w:ascii="GHEA Grapalat" w:hAnsi="GHEA Grapalat" w:cs="Times Armenian"/>
          <w:sz w:val="20"/>
          <w:lang w:val="hy-AM"/>
        </w:rPr>
        <w:t xml:space="preserve"> </w:t>
      </w:r>
      <w:r w:rsidRPr="00712340">
        <w:rPr>
          <w:rFonts w:ascii="GHEA Grapalat" w:hAnsi="GHEA Grapalat" w:cs="Sylfaen"/>
          <w:sz w:val="20"/>
          <w:lang w:val="hy-AM"/>
        </w:rPr>
        <w:t>կողմին</w:t>
      </w:r>
      <w:r w:rsidRPr="00712340">
        <w:rPr>
          <w:rFonts w:ascii="GHEA Grapalat" w:hAnsi="GHEA Grapalat" w:cs="Times Armenian"/>
          <w:sz w:val="20"/>
          <w:lang w:val="hy-AM"/>
        </w:rPr>
        <w:t>։</w:t>
      </w:r>
    </w:p>
    <w:p w14:paraId="1495CFF7" w14:textId="77777777" w:rsidR="008F47EE" w:rsidRPr="00712340" w:rsidRDefault="008F47EE" w:rsidP="008F47EE">
      <w:pPr>
        <w:ind w:firstLine="709"/>
        <w:jc w:val="both"/>
        <w:rPr>
          <w:rFonts w:ascii="GHEA Grapalat" w:hAnsi="GHEA Grapalat"/>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6E6E306B" w14:textId="0AF7C776" w:rsidR="00A2608F" w:rsidRPr="00447CD5" w:rsidRDefault="00A2608F" w:rsidP="00A2608F">
      <w:pPr>
        <w:tabs>
          <w:tab w:val="left" w:pos="1276"/>
        </w:tabs>
        <w:ind w:firstLine="720"/>
        <w:jc w:val="both"/>
        <w:rPr>
          <w:rFonts w:ascii="GHEA Grapalat" w:hAnsi="GHEA Grapalat" w:cs="Sylfaen"/>
          <w:sz w:val="20"/>
          <w:lang w:val="hy-AM"/>
        </w:rPr>
      </w:pPr>
      <w:r w:rsidRPr="00EC7ADC">
        <w:rPr>
          <w:rFonts w:ascii="GHEA Grapalat" w:hAnsi="GHEA Grapalat"/>
          <w:sz w:val="20"/>
          <w:lang w:val="hy-AM"/>
        </w:rPr>
        <w:t xml:space="preserve">7.1 </w:t>
      </w:r>
      <w:r w:rsidRPr="00752623">
        <w:rPr>
          <w:rFonts w:ascii="GHEA Grapalat" w:hAnsi="GHEA Grapalat"/>
          <w:sz w:val="20"/>
          <w:lang w:val="hy-AM"/>
        </w:rPr>
        <w:t xml:space="preserve"> </w:t>
      </w:r>
      <w:r w:rsidRPr="00E64D18">
        <w:rPr>
          <w:rFonts w:ascii="GHEA Grapalat" w:hAnsi="GHEA Grapalat" w:cs="Sylfaen"/>
          <w:sz w:val="20"/>
          <w:lang w:val="hy-AM"/>
        </w:rPr>
        <w:t>Պայմանագիրն ուժի մեջ է մտնում Կողմերի ստորագրման պահից</w:t>
      </w:r>
      <w:r w:rsidRPr="00752623">
        <w:rPr>
          <w:rFonts w:ascii="GHEA Grapalat" w:hAnsi="GHEA Grapalat" w:cs="Sylfaen"/>
          <w:sz w:val="20"/>
          <w:lang w:val="hy-AM"/>
        </w:rPr>
        <w:t xml:space="preserve"> </w:t>
      </w:r>
      <w:r w:rsidRPr="00E64D18">
        <w:rPr>
          <w:rFonts w:ascii="GHEA Grapalat" w:hAnsi="GHEA Grapalat" w:cs="Sylfaen"/>
          <w:sz w:val="20"/>
          <w:lang w:val="hy-AM"/>
        </w:rPr>
        <w:t>և</w:t>
      </w:r>
      <w:r w:rsidRPr="00752623">
        <w:rPr>
          <w:rFonts w:ascii="GHEA Grapalat" w:hAnsi="GHEA Grapalat" w:cs="Sylfaen"/>
          <w:sz w:val="20"/>
          <w:lang w:val="hy-AM"/>
        </w:rPr>
        <w:t xml:space="preserve"> </w:t>
      </w:r>
      <w:r w:rsidRPr="00E64D18">
        <w:rPr>
          <w:rFonts w:ascii="GHEA Grapalat" w:hAnsi="GHEA Grapalat" w:cs="Sylfaen"/>
          <w:sz w:val="20"/>
          <w:lang w:val="hy-AM"/>
        </w:rPr>
        <w:t>գործում</w:t>
      </w:r>
      <w:r w:rsidRPr="00752623">
        <w:rPr>
          <w:rFonts w:ascii="GHEA Grapalat" w:hAnsi="GHEA Grapalat" w:cs="Sylfaen"/>
          <w:sz w:val="20"/>
          <w:lang w:val="hy-AM"/>
        </w:rPr>
        <w:t xml:space="preserve"> </w:t>
      </w:r>
      <w:r w:rsidRPr="00E64D18">
        <w:rPr>
          <w:rFonts w:ascii="GHEA Grapalat" w:hAnsi="GHEA Grapalat" w:cs="Sylfaen"/>
          <w:sz w:val="20"/>
          <w:lang w:val="hy-AM"/>
        </w:rPr>
        <w:t>է</w:t>
      </w:r>
      <w:r w:rsidRPr="00752623">
        <w:rPr>
          <w:rFonts w:ascii="GHEA Grapalat" w:hAnsi="GHEA Grapalat" w:cs="Sylfaen"/>
          <w:sz w:val="20"/>
          <w:lang w:val="hy-AM"/>
        </w:rPr>
        <w:t xml:space="preserve"> </w:t>
      </w:r>
      <w:r w:rsidRPr="00E64D18">
        <w:rPr>
          <w:rFonts w:ascii="GHEA Grapalat" w:hAnsi="GHEA Grapalat" w:cs="Sylfaen"/>
          <w:sz w:val="20"/>
          <w:lang w:val="hy-AM"/>
        </w:rPr>
        <w:t xml:space="preserve">մինչև </w:t>
      </w:r>
      <w:r w:rsidRPr="004B7376">
        <w:rPr>
          <w:rFonts w:ascii="GHEA Grapalat" w:hAnsi="GHEA Grapalat" w:cs="Sylfaen"/>
          <w:sz w:val="20"/>
          <w:lang w:val="hy-AM"/>
        </w:rPr>
        <w:t>20</w:t>
      </w:r>
      <w:r>
        <w:rPr>
          <w:rFonts w:ascii="GHEA Grapalat" w:hAnsi="GHEA Grapalat" w:cs="Sylfaen"/>
          <w:sz w:val="20"/>
          <w:lang w:val="hy-AM"/>
        </w:rPr>
        <w:t>2</w:t>
      </w:r>
      <w:r w:rsidRPr="00B725DC">
        <w:rPr>
          <w:rFonts w:ascii="GHEA Grapalat" w:hAnsi="GHEA Grapalat" w:cs="Sylfaen"/>
          <w:sz w:val="20"/>
          <w:lang w:val="hy-AM"/>
        </w:rPr>
        <w:t>6</w:t>
      </w:r>
      <w:r w:rsidRPr="00E64D18">
        <w:rPr>
          <w:rFonts w:ascii="GHEA Grapalat" w:hAnsi="GHEA Grapalat" w:cs="Sylfaen"/>
          <w:sz w:val="20"/>
          <w:lang w:val="hy-AM"/>
        </w:rPr>
        <w:t>թ</w:t>
      </w:r>
      <w:r w:rsidRPr="004B7376">
        <w:rPr>
          <w:rFonts w:ascii="GHEA Grapalat" w:hAnsi="GHEA Grapalat" w:cs="Sylfaen"/>
          <w:sz w:val="20"/>
          <w:lang w:val="hy-AM"/>
        </w:rPr>
        <w:t>-</w:t>
      </w:r>
      <w:r w:rsidRPr="00E64D18">
        <w:rPr>
          <w:rFonts w:ascii="GHEA Grapalat" w:hAnsi="GHEA Grapalat" w:cs="Sylfaen"/>
          <w:sz w:val="20"/>
          <w:lang w:val="hy-AM"/>
        </w:rPr>
        <w:t>ի</w:t>
      </w:r>
      <w:r w:rsidRPr="004B7376">
        <w:rPr>
          <w:rFonts w:ascii="GHEA Grapalat" w:hAnsi="GHEA Grapalat" w:cs="Sylfaen"/>
          <w:sz w:val="20"/>
          <w:lang w:val="hy-AM"/>
        </w:rPr>
        <w:t xml:space="preserve"> </w:t>
      </w:r>
      <w:r w:rsidRPr="00E64D18">
        <w:rPr>
          <w:rFonts w:ascii="GHEA Grapalat" w:hAnsi="GHEA Grapalat" w:cs="Sylfaen"/>
          <w:sz w:val="20"/>
          <w:lang w:val="hy-AM"/>
        </w:rPr>
        <w:t>դեկտեմբերի</w:t>
      </w:r>
      <w:r w:rsidRPr="004B7376">
        <w:rPr>
          <w:rFonts w:ascii="GHEA Grapalat" w:hAnsi="GHEA Grapalat" w:cs="Sylfaen"/>
          <w:sz w:val="20"/>
          <w:lang w:val="hy-AM"/>
        </w:rPr>
        <w:t xml:space="preserve"> 30-</w:t>
      </w:r>
      <w:r w:rsidRPr="00E64D18">
        <w:rPr>
          <w:rFonts w:ascii="GHEA Grapalat" w:hAnsi="GHEA Grapalat" w:cs="Sylfaen"/>
          <w:sz w:val="20"/>
          <w:lang w:val="hy-AM"/>
        </w:rPr>
        <w:t>ը</w:t>
      </w:r>
      <w:r w:rsidRPr="004B7376">
        <w:rPr>
          <w:rFonts w:ascii="GHEA Grapalat" w:hAnsi="GHEA Grapalat" w:cs="Sylfaen"/>
          <w:sz w:val="20"/>
          <w:lang w:val="hy-AM"/>
        </w:rPr>
        <w:t xml:space="preserve"> </w:t>
      </w:r>
      <w:r w:rsidRPr="00E64D18">
        <w:rPr>
          <w:rFonts w:ascii="GHEA Grapalat" w:hAnsi="GHEA Grapalat" w:cs="Sylfaen"/>
          <w:sz w:val="20"/>
          <w:lang w:val="hy-AM"/>
        </w:rPr>
        <w:t>կամ</w:t>
      </w:r>
      <w:r w:rsidRPr="004B7376">
        <w:rPr>
          <w:rFonts w:ascii="GHEA Grapalat" w:hAnsi="GHEA Grapalat" w:cs="Sylfaen"/>
          <w:sz w:val="20"/>
          <w:lang w:val="hy-AM"/>
        </w:rPr>
        <w:t xml:space="preserve"> </w:t>
      </w:r>
      <w:r w:rsidRPr="00E64D18">
        <w:rPr>
          <w:rFonts w:ascii="GHEA Grapalat" w:hAnsi="GHEA Grapalat" w:cs="Sylfaen"/>
          <w:sz w:val="20"/>
          <w:lang w:val="hy-AM"/>
        </w:rPr>
        <w:t>մինչև</w:t>
      </w:r>
      <w:r w:rsidRPr="004B7376">
        <w:rPr>
          <w:rFonts w:ascii="GHEA Grapalat" w:hAnsi="GHEA Grapalat" w:cs="Sylfaen"/>
          <w:sz w:val="20"/>
          <w:lang w:val="hy-AM"/>
        </w:rPr>
        <w:t xml:space="preserve"> </w:t>
      </w:r>
      <w:r w:rsidRPr="00E64D18">
        <w:rPr>
          <w:rFonts w:ascii="GHEA Grapalat" w:hAnsi="GHEA Grapalat" w:cs="Sylfaen"/>
          <w:sz w:val="20"/>
          <w:lang w:val="hy-AM"/>
        </w:rPr>
        <w:t>կողմերի</w:t>
      </w:r>
      <w:r w:rsidRPr="004B7376">
        <w:rPr>
          <w:rFonts w:ascii="GHEA Grapalat" w:hAnsi="GHEA Grapalat" w:cs="Sylfaen"/>
          <w:sz w:val="20"/>
          <w:lang w:val="hy-AM"/>
        </w:rPr>
        <w:t xml:space="preserve"> </w:t>
      </w:r>
      <w:r w:rsidRPr="00E64D18">
        <w:rPr>
          <w:rFonts w:ascii="GHEA Grapalat" w:hAnsi="GHEA Grapalat" w:cs="Sylfaen"/>
          <w:sz w:val="20"/>
          <w:lang w:val="hy-AM"/>
        </w:rPr>
        <w:t>Պայմանագրով</w:t>
      </w:r>
      <w:r w:rsidRPr="004B7376">
        <w:rPr>
          <w:rFonts w:ascii="GHEA Grapalat" w:hAnsi="GHEA Grapalat" w:cs="Sylfaen"/>
          <w:sz w:val="20"/>
          <w:lang w:val="hy-AM"/>
        </w:rPr>
        <w:t xml:space="preserve"> </w:t>
      </w:r>
      <w:r w:rsidRPr="00E64D18">
        <w:rPr>
          <w:rFonts w:ascii="GHEA Grapalat" w:hAnsi="GHEA Grapalat" w:cs="Sylfaen"/>
          <w:sz w:val="20"/>
          <w:lang w:val="hy-AM"/>
        </w:rPr>
        <w:t>ստանձնած</w:t>
      </w:r>
      <w:r w:rsidRPr="004B7376">
        <w:rPr>
          <w:rFonts w:ascii="GHEA Grapalat" w:hAnsi="GHEA Grapalat" w:cs="Sylfaen"/>
          <w:sz w:val="20"/>
          <w:lang w:val="hy-AM"/>
        </w:rPr>
        <w:t xml:space="preserve"> </w:t>
      </w:r>
      <w:r w:rsidRPr="00E64D18">
        <w:rPr>
          <w:rFonts w:ascii="GHEA Grapalat" w:hAnsi="GHEA Grapalat" w:cs="Sylfaen"/>
          <w:sz w:val="20"/>
          <w:lang w:val="hy-AM"/>
        </w:rPr>
        <w:t>պարտավորությունների</w:t>
      </w:r>
      <w:r w:rsidRPr="004B7376">
        <w:rPr>
          <w:rFonts w:ascii="GHEA Grapalat" w:hAnsi="GHEA Grapalat" w:cs="Sylfaen"/>
          <w:sz w:val="20"/>
          <w:lang w:val="hy-AM"/>
        </w:rPr>
        <w:t xml:space="preserve"> </w:t>
      </w:r>
      <w:r w:rsidRPr="00E64D18">
        <w:rPr>
          <w:rFonts w:ascii="GHEA Grapalat" w:hAnsi="GHEA Grapalat" w:cs="Sylfaen"/>
          <w:sz w:val="20"/>
          <w:lang w:val="hy-AM"/>
        </w:rPr>
        <w:t>ողջ</w:t>
      </w:r>
      <w:r w:rsidRPr="004B7376">
        <w:rPr>
          <w:rFonts w:ascii="GHEA Grapalat" w:hAnsi="GHEA Grapalat" w:cs="Sylfaen"/>
          <w:sz w:val="20"/>
          <w:lang w:val="hy-AM"/>
        </w:rPr>
        <w:t xml:space="preserve"> </w:t>
      </w:r>
      <w:r w:rsidRPr="00E64D18">
        <w:rPr>
          <w:rFonts w:ascii="GHEA Grapalat" w:hAnsi="GHEA Grapalat" w:cs="Sylfaen"/>
          <w:sz w:val="20"/>
          <w:lang w:val="hy-AM"/>
        </w:rPr>
        <w:t>ծավալով</w:t>
      </w:r>
      <w:r w:rsidRPr="004B7376">
        <w:rPr>
          <w:rFonts w:ascii="GHEA Grapalat" w:hAnsi="GHEA Grapalat" w:cs="Sylfaen"/>
          <w:sz w:val="20"/>
          <w:lang w:val="hy-AM"/>
        </w:rPr>
        <w:t xml:space="preserve"> </w:t>
      </w:r>
      <w:r w:rsidRPr="00E64D18">
        <w:rPr>
          <w:rFonts w:ascii="GHEA Grapalat" w:hAnsi="GHEA Grapalat" w:cs="Sylfaen"/>
          <w:sz w:val="20"/>
          <w:lang w:val="hy-AM"/>
        </w:rPr>
        <w:t>կատարումը</w:t>
      </w:r>
      <w:r w:rsidRPr="004B7376">
        <w:rPr>
          <w:rFonts w:ascii="GHEA Grapalat" w:hAnsi="GHEA Grapalat" w:cs="Sylfaen"/>
          <w:sz w:val="20"/>
          <w:lang w:val="hy-AM"/>
        </w:rPr>
        <w:t xml:space="preserve">, </w:t>
      </w:r>
      <w:r w:rsidRPr="00E64D18">
        <w:rPr>
          <w:rFonts w:ascii="GHEA Grapalat" w:hAnsi="GHEA Grapalat" w:cs="Sylfaen"/>
          <w:sz w:val="20"/>
          <w:lang w:val="hy-AM"/>
        </w:rPr>
        <w:t>բայց</w:t>
      </w:r>
      <w:r w:rsidRPr="004B7376">
        <w:rPr>
          <w:rFonts w:ascii="GHEA Grapalat" w:hAnsi="GHEA Grapalat" w:cs="Sylfaen"/>
          <w:sz w:val="20"/>
          <w:lang w:val="hy-AM"/>
        </w:rPr>
        <w:t xml:space="preserve"> </w:t>
      </w:r>
      <w:r w:rsidRPr="00E64D18">
        <w:rPr>
          <w:rFonts w:ascii="GHEA Grapalat" w:hAnsi="GHEA Grapalat" w:cs="Sylfaen"/>
          <w:sz w:val="20"/>
          <w:lang w:val="hy-AM"/>
        </w:rPr>
        <w:t>ոչ</w:t>
      </w:r>
      <w:r w:rsidRPr="004B7376">
        <w:rPr>
          <w:rFonts w:ascii="GHEA Grapalat" w:hAnsi="GHEA Grapalat" w:cs="Sylfaen"/>
          <w:sz w:val="20"/>
          <w:lang w:val="hy-AM"/>
        </w:rPr>
        <w:t xml:space="preserve"> </w:t>
      </w:r>
      <w:r w:rsidRPr="00E64D18">
        <w:rPr>
          <w:rFonts w:ascii="GHEA Grapalat" w:hAnsi="GHEA Grapalat" w:cs="Sylfaen"/>
          <w:sz w:val="20"/>
          <w:lang w:val="hy-AM"/>
        </w:rPr>
        <w:t>ուշ</w:t>
      </w:r>
      <w:r w:rsidRPr="004B7376">
        <w:rPr>
          <w:rFonts w:ascii="GHEA Grapalat" w:hAnsi="GHEA Grapalat" w:cs="Sylfaen"/>
          <w:sz w:val="20"/>
          <w:lang w:val="hy-AM"/>
        </w:rPr>
        <w:t xml:space="preserve">, </w:t>
      </w:r>
      <w:r w:rsidRPr="00E64D18">
        <w:rPr>
          <w:rFonts w:ascii="GHEA Grapalat" w:hAnsi="GHEA Grapalat" w:cs="Sylfaen"/>
          <w:sz w:val="20"/>
          <w:lang w:val="hy-AM"/>
        </w:rPr>
        <w:t>քան</w:t>
      </w:r>
      <w:r w:rsidRPr="004B7376">
        <w:rPr>
          <w:rFonts w:ascii="GHEA Grapalat" w:hAnsi="GHEA Grapalat" w:cs="Sylfaen"/>
          <w:sz w:val="20"/>
          <w:lang w:val="hy-AM"/>
        </w:rPr>
        <w:t xml:space="preserve"> 202</w:t>
      </w:r>
      <w:r w:rsidRPr="00B725DC">
        <w:rPr>
          <w:rFonts w:ascii="GHEA Grapalat" w:hAnsi="GHEA Grapalat" w:cs="Sylfaen"/>
          <w:sz w:val="20"/>
          <w:lang w:val="hy-AM"/>
        </w:rPr>
        <w:t>7</w:t>
      </w:r>
      <w:r w:rsidRPr="004B7376">
        <w:rPr>
          <w:rFonts w:ascii="GHEA Grapalat" w:hAnsi="GHEA Grapalat" w:cs="Sylfaen"/>
          <w:sz w:val="20"/>
          <w:lang w:val="hy-AM"/>
        </w:rPr>
        <w:t xml:space="preserve"> </w:t>
      </w:r>
      <w:r w:rsidRPr="00E64D18">
        <w:rPr>
          <w:rFonts w:ascii="GHEA Grapalat" w:hAnsi="GHEA Grapalat" w:cs="Sylfaen"/>
          <w:sz w:val="20"/>
          <w:lang w:val="hy-AM"/>
        </w:rPr>
        <w:t>թվականի</w:t>
      </w:r>
      <w:r w:rsidRPr="004B7376">
        <w:rPr>
          <w:rFonts w:ascii="GHEA Grapalat" w:hAnsi="GHEA Grapalat" w:cs="Sylfaen"/>
          <w:sz w:val="20"/>
          <w:lang w:val="hy-AM"/>
        </w:rPr>
        <w:t xml:space="preserve"> </w:t>
      </w:r>
      <w:r w:rsidRPr="00E64D18">
        <w:rPr>
          <w:rFonts w:ascii="GHEA Grapalat" w:hAnsi="GHEA Grapalat" w:cs="Sylfaen"/>
          <w:sz w:val="20"/>
          <w:lang w:val="hy-AM"/>
        </w:rPr>
        <w:t>հունվարի</w:t>
      </w:r>
      <w:r w:rsidRPr="00B802FC">
        <w:rPr>
          <w:rFonts w:ascii="GHEA Grapalat" w:hAnsi="GHEA Grapalat" w:cs="Sylfaen"/>
          <w:sz w:val="20"/>
          <w:lang w:val="hy-AM"/>
        </w:rPr>
        <w:t xml:space="preserve"> </w:t>
      </w:r>
      <w:r w:rsidRPr="004B7376">
        <w:rPr>
          <w:rFonts w:ascii="GHEA Grapalat" w:hAnsi="GHEA Grapalat" w:cs="Sylfaen"/>
          <w:sz w:val="20"/>
          <w:lang w:val="hy-AM"/>
        </w:rPr>
        <w:t xml:space="preserve"> 31-</w:t>
      </w:r>
      <w:r w:rsidRPr="00E64D18">
        <w:rPr>
          <w:rFonts w:ascii="GHEA Grapalat" w:hAnsi="GHEA Grapalat" w:cs="Sylfaen"/>
          <w:sz w:val="20"/>
          <w:lang w:val="hy-AM"/>
        </w:rPr>
        <w:t>ը։</w:t>
      </w:r>
    </w:p>
    <w:p w14:paraId="14445B08" w14:textId="7BE0B23B" w:rsidR="00A2608F" w:rsidRPr="00712340" w:rsidRDefault="00A2608F" w:rsidP="00A2608F">
      <w:pPr>
        <w:jc w:val="both"/>
        <w:rPr>
          <w:rFonts w:ascii="GHEA Grapalat" w:hAnsi="GHEA Grapalat" w:cs="Sylfaen"/>
          <w:sz w:val="20"/>
          <w:lang w:val="hy-AM"/>
        </w:rPr>
      </w:pPr>
      <w:r w:rsidRPr="00447CD5">
        <w:rPr>
          <w:rFonts w:ascii="GHEA Grapalat" w:hAnsi="GHEA Grapalat" w:cs="Sylfaen"/>
          <w:b/>
          <w:sz w:val="20"/>
          <w:lang w:val="hy-AM"/>
        </w:rPr>
        <w:t xml:space="preserve">             7.1.</w:t>
      </w:r>
      <w:r w:rsidRPr="00104D9A">
        <w:rPr>
          <w:rFonts w:ascii="GHEA Grapalat" w:hAnsi="GHEA Grapalat" w:cs="Sylfaen"/>
          <w:b/>
          <w:sz w:val="20"/>
          <w:lang w:val="hy-AM"/>
        </w:rPr>
        <w:t xml:space="preserve">1 </w:t>
      </w:r>
      <w:r w:rsidRPr="00104D9A">
        <w:rPr>
          <w:rFonts w:ascii="Sylfaen" w:hAnsi="Sylfaen" w:cs="Sylfaen"/>
          <w:b/>
          <w:sz w:val="20"/>
          <w:lang w:val="hy-AM"/>
        </w:rPr>
        <w:t>Պայմանագրով</w:t>
      </w:r>
      <w:r w:rsidRPr="00104D9A">
        <w:rPr>
          <w:rFonts w:ascii="GHEA Grapalat" w:hAnsi="GHEA Grapalat" w:cs="Sylfaen"/>
          <w:b/>
          <w:sz w:val="20"/>
          <w:lang w:val="hy-AM"/>
        </w:rPr>
        <w:t xml:space="preserve"> </w:t>
      </w:r>
      <w:r w:rsidRPr="00104D9A">
        <w:rPr>
          <w:rFonts w:ascii="Sylfaen" w:hAnsi="Sylfaen" w:cs="Sylfaen"/>
          <w:b/>
          <w:sz w:val="20"/>
          <w:lang w:val="hy-AM"/>
        </w:rPr>
        <w:t>նախատեսված</w:t>
      </w:r>
      <w:r w:rsidRPr="00104D9A">
        <w:rPr>
          <w:rFonts w:ascii="GHEA Grapalat" w:hAnsi="GHEA Grapalat" w:cs="Sylfaen"/>
          <w:b/>
          <w:sz w:val="20"/>
          <w:lang w:val="hy-AM"/>
        </w:rPr>
        <w:t xml:space="preserve"> </w:t>
      </w:r>
      <w:r w:rsidRPr="00104D9A">
        <w:rPr>
          <w:rFonts w:ascii="Sylfaen" w:hAnsi="Sylfaen" w:cs="Sylfaen"/>
          <w:b/>
          <w:sz w:val="20"/>
          <w:lang w:val="hy-AM"/>
        </w:rPr>
        <w:t>ծառայությունների</w:t>
      </w:r>
      <w:r w:rsidRPr="00104D9A">
        <w:rPr>
          <w:rFonts w:ascii="GHEA Grapalat" w:hAnsi="GHEA Grapalat" w:cs="Sylfaen"/>
          <w:b/>
          <w:sz w:val="20"/>
          <w:lang w:val="hy-AM"/>
        </w:rPr>
        <w:t xml:space="preserve"> </w:t>
      </w:r>
      <w:r w:rsidRPr="00104D9A">
        <w:rPr>
          <w:rFonts w:ascii="Sylfaen" w:hAnsi="Sylfaen" w:cs="Sylfaen"/>
          <w:b/>
          <w:sz w:val="20"/>
          <w:lang w:val="hy-AM"/>
        </w:rPr>
        <w:t>չափաբաժինը</w:t>
      </w:r>
      <w:r w:rsidRPr="00104D9A">
        <w:rPr>
          <w:rFonts w:ascii="GHEA Grapalat" w:hAnsi="GHEA Grapalat" w:cs="Sylfaen"/>
          <w:b/>
          <w:sz w:val="20"/>
          <w:lang w:val="hy-AM"/>
        </w:rPr>
        <w:t xml:space="preserve"> </w:t>
      </w:r>
      <w:r w:rsidRPr="00104D9A">
        <w:rPr>
          <w:rFonts w:ascii="Sylfaen" w:hAnsi="Sylfaen" w:cs="Sylfaen"/>
          <w:b/>
          <w:sz w:val="20"/>
          <w:lang w:val="hy-AM"/>
        </w:rPr>
        <w:t>և</w:t>
      </w:r>
      <w:r w:rsidRPr="00104D9A">
        <w:rPr>
          <w:rFonts w:ascii="GHEA Grapalat" w:hAnsi="GHEA Grapalat" w:cs="Sylfaen"/>
          <w:b/>
          <w:sz w:val="20"/>
          <w:lang w:val="hy-AM"/>
        </w:rPr>
        <w:t xml:space="preserve"> </w:t>
      </w:r>
      <w:r w:rsidRPr="00104D9A">
        <w:rPr>
          <w:rFonts w:ascii="Sylfaen" w:hAnsi="Sylfaen" w:cs="Sylfaen"/>
          <w:b/>
          <w:sz w:val="20"/>
          <w:lang w:val="hy-AM"/>
        </w:rPr>
        <w:t>դրանով</w:t>
      </w:r>
      <w:r w:rsidRPr="00104D9A">
        <w:rPr>
          <w:rFonts w:ascii="GHEA Grapalat" w:hAnsi="GHEA Grapalat" w:cs="Sylfaen"/>
          <w:b/>
          <w:sz w:val="20"/>
          <w:lang w:val="hy-AM"/>
        </w:rPr>
        <w:t xml:space="preserve"> </w:t>
      </w:r>
      <w:r w:rsidRPr="00104D9A">
        <w:rPr>
          <w:rFonts w:ascii="Sylfaen" w:hAnsi="Sylfaen" w:cs="Sylfaen"/>
          <w:b/>
          <w:sz w:val="20"/>
          <w:lang w:val="hy-AM"/>
        </w:rPr>
        <w:t>սահմանված</w:t>
      </w:r>
      <w:r w:rsidRPr="00104D9A">
        <w:rPr>
          <w:rFonts w:ascii="GHEA Grapalat" w:hAnsi="GHEA Grapalat" w:cs="Sylfaen"/>
          <w:b/>
          <w:sz w:val="20"/>
          <w:lang w:val="hy-AM"/>
        </w:rPr>
        <w:t xml:space="preserve"> </w:t>
      </w:r>
      <w:r w:rsidRPr="00104D9A">
        <w:rPr>
          <w:rFonts w:ascii="Sylfaen" w:hAnsi="Sylfaen" w:cs="Sylfaen"/>
          <w:b/>
          <w:sz w:val="20"/>
          <w:lang w:val="hy-AM"/>
        </w:rPr>
        <w:t>ծավալները</w:t>
      </w:r>
      <w:r w:rsidRPr="00104D9A">
        <w:rPr>
          <w:rFonts w:ascii="GHEA Grapalat" w:hAnsi="GHEA Grapalat" w:cs="Sylfaen"/>
          <w:b/>
          <w:sz w:val="20"/>
          <w:lang w:val="hy-AM"/>
        </w:rPr>
        <w:t xml:space="preserve"> </w:t>
      </w:r>
      <w:r w:rsidRPr="00104D9A">
        <w:rPr>
          <w:rFonts w:ascii="Sylfaen" w:hAnsi="Sylfaen" w:cs="Sylfaen"/>
          <w:b/>
          <w:sz w:val="20"/>
          <w:lang w:val="hy-AM"/>
        </w:rPr>
        <w:t>Պատվիրատուն</w:t>
      </w:r>
      <w:r w:rsidRPr="00104D9A">
        <w:rPr>
          <w:rFonts w:ascii="GHEA Grapalat" w:hAnsi="GHEA Grapalat" w:cs="Sylfaen"/>
          <w:b/>
          <w:sz w:val="20"/>
          <w:lang w:val="hy-AM"/>
        </w:rPr>
        <w:t xml:space="preserve"> </w:t>
      </w:r>
      <w:r w:rsidRPr="00104D9A">
        <w:rPr>
          <w:rFonts w:ascii="Sylfaen" w:hAnsi="Sylfaen" w:cs="Sylfaen"/>
          <w:b/>
          <w:sz w:val="20"/>
          <w:lang w:val="hy-AM"/>
        </w:rPr>
        <w:t>կարող</w:t>
      </w:r>
      <w:r w:rsidRPr="00104D9A">
        <w:rPr>
          <w:rFonts w:ascii="GHEA Grapalat" w:hAnsi="GHEA Grapalat" w:cs="Sylfaen"/>
          <w:b/>
          <w:sz w:val="20"/>
          <w:lang w:val="hy-AM"/>
        </w:rPr>
        <w:t xml:space="preserve"> </w:t>
      </w:r>
      <w:r w:rsidRPr="00104D9A">
        <w:rPr>
          <w:rFonts w:ascii="Sylfaen" w:hAnsi="Sylfaen" w:cs="Sylfaen"/>
          <w:b/>
          <w:sz w:val="20"/>
          <w:lang w:val="hy-AM"/>
        </w:rPr>
        <w:t>է</w:t>
      </w:r>
      <w:r w:rsidRPr="00104D9A">
        <w:rPr>
          <w:rFonts w:ascii="GHEA Grapalat" w:hAnsi="GHEA Grapalat" w:cs="Sylfaen"/>
          <w:b/>
          <w:sz w:val="20"/>
          <w:lang w:val="hy-AM"/>
        </w:rPr>
        <w:t xml:space="preserve"> </w:t>
      </w:r>
      <w:r w:rsidRPr="00104D9A">
        <w:rPr>
          <w:rFonts w:ascii="Sylfaen" w:hAnsi="Sylfaen" w:cs="Sylfaen"/>
          <w:b/>
          <w:sz w:val="20"/>
          <w:lang w:val="hy-AM"/>
        </w:rPr>
        <w:t>ամբողջությամբ</w:t>
      </w:r>
      <w:r w:rsidRPr="00104D9A">
        <w:rPr>
          <w:rFonts w:ascii="GHEA Grapalat" w:hAnsi="GHEA Grapalat" w:cs="Sylfaen"/>
          <w:b/>
          <w:sz w:val="20"/>
          <w:lang w:val="hy-AM"/>
        </w:rPr>
        <w:t xml:space="preserve"> </w:t>
      </w:r>
      <w:r w:rsidRPr="00104D9A">
        <w:rPr>
          <w:rFonts w:ascii="Sylfaen" w:hAnsi="Sylfaen" w:cs="Sylfaen"/>
          <w:b/>
          <w:sz w:val="20"/>
          <w:lang w:val="hy-AM"/>
        </w:rPr>
        <w:t>չպատվիրել</w:t>
      </w:r>
      <w:r w:rsidRPr="00104D9A">
        <w:rPr>
          <w:rFonts w:ascii="GHEA Grapalat" w:hAnsi="GHEA Grapalat" w:cs="Sylfaen"/>
          <w:b/>
          <w:sz w:val="20"/>
          <w:lang w:val="hy-AM"/>
        </w:rPr>
        <w:t xml:space="preserve"> </w:t>
      </w:r>
      <w:r w:rsidRPr="00104D9A">
        <w:rPr>
          <w:rFonts w:ascii="Sylfaen" w:hAnsi="Sylfaen" w:cs="Sylfaen"/>
          <w:b/>
          <w:sz w:val="20"/>
          <w:lang w:val="hy-AM"/>
        </w:rPr>
        <w:t>գնումների</w:t>
      </w:r>
      <w:r w:rsidRPr="00104D9A">
        <w:rPr>
          <w:rFonts w:ascii="GHEA Grapalat" w:hAnsi="GHEA Grapalat" w:cs="Sylfaen"/>
          <w:b/>
          <w:sz w:val="20"/>
          <w:lang w:val="hy-AM"/>
        </w:rPr>
        <w:t xml:space="preserve"> </w:t>
      </w:r>
      <w:r w:rsidRPr="00104D9A">
        <w:rPr>
          <w:rFonts w:ascii="Sylfaen" w:hAnsi="Sylfaen" w:cs="Sylfaen"/>
          <w:b/>
          <w:sz w:val="20"/>
          <w:lang w:val="hy-AM"/>
        </w:rPr>
        <w:t>մասին</w:t>
      </w:r>
      <w:r w:rsidRPr="00104D9A">
        <w:rPr>
          <w:rFonts w:ascii="GHEA Grapalat" w:hAnsi="GHEA Grapalat" w:cs="Sylfaen"/>
          <w:b/>
          <w:sz w:val="20"/>
          <w:lang w:val="hy-AM"/>
        </w:rPr>
        <w:t xml:space="preserve"> </w:t>
      </w:r>
      <w:r w:rsidRPr="00104D9A">
        <w:rPr>
          <w:rFonts w:ascii="Sylfaen" w:hAnsi="Sylfaen" w:cs="Sylfaen"/>
          <w:b/>
          <w:sz w:val="20"/>
          <w:lang w:val="hy-AM"/>
        </w:rPr>
        <w:t>օրենսդրությամբ</w:t>
      </w:r>
      <w:r w:rsidRPr="00104D9A">
        <w:rPr>
          <w:rFonts w:ascii="GHEA Grapalat" w:hAnsi="GHEA Grapalat" w:cs="Sylfaen"/>
          <w:b/>
          <w:sz w:val="20"/>
          <w:lang w:val="hy-AM"/>
        </w:rPr>
        <w:t xml:space="preserve"> </w:t>
      </w:r>
      <w:r w:rsidRPr="00104D9A">
        <w:rPr>
          <w:rFonts w:ascii="Sylfaen" w:hAnsi="Sylfaen" w:cs="Sylfaen"/>
          <w:b/>
          <w:sz w:val="20"/>
          <w:lang w:val="hy-AM"/>
        </w:rPr>
        <w:t>սահմանված</w:t>
      </w:r>
      <w:r w:rsidRPr="00104D9A">
        <w:rPr>
          <w:rFonts w:ascii="GHEA Grapalat" w:hAnsi="GHEA Grapalat" w:cs="Sylfaen"/>
          <w:b/>
          <w:sz w:val="20"/>
          <w:lang w:val="hy-AM"/>
        </w:rPr>
        <w:t xml:space="preserve"> </w:t>
      </w:r>
      <w:r w:rsidRPr="00104D9A">
        <w:rPr>
          <w:rFonts w:ascii="Sylfaen" w:hAnsi="Sylfaen" w:cs="Sylfaen"/>
          <w:b/>
          <w:sz w:val="20"/>
          <w:lang w:val="hy-AM"/>
        </w:rPr>
        <w:t>կարգով</w:t>
      </w:r>
      <w:r w:rsidRPr="00104D9A">
        <w:rPr>
          <w:rFonts w:ascii="GHEA Grapalat" w:hAnsi="GHEA Grapalat" w:cs="Sylfaen"/>
          <w:b/>
          <w:sz w:val="20"/>
          <w:lang w:val="hy-AM"/>
        </w:rPr>
        <w:t xml:space="preserve"> </w:t>
      </w:r>
      <w:r w:rsidRPr="00104D9A">
        <w:rPr>
          <w:rFonts w:ascii="Sylfaen" w:hAnsi="Sylfaen" w:cs="Sylfaen"/>
          <w:b/>
          <w:sz w:val="20"/>
          <w:lang w:val="hy-AM"/>
        </w:rPr>
        <w:t>և</w:t>
      </w:r>
      <w:r w:rsidRPr="00104D9A">
        <w:rPr>
          <w:rFonts w:ascii="GHEA Grapalat" w:hAnsi="GHEA Grapalat" w:cs="Sylfaen"/>
          <w:b/>
          <w:sz w:val="20"/>
          <w:lang w:val="hy-AM"/>
        </w:rPr>
        <w:t xml:space="preserve"> </w:t>
      </w:r>
      <w:r w:rsidRPr="00104D9A">
        <w:rPr>
          <w:rFonts w:ascii="Sylfaen" w:hAnsi="Sylfaen" w:cs="Sylfaen"/>
          <w:b/>
          <w:sz w:val="20"/>
          <w:lang w:val="hy-AM"/>
        </w:rPr>
        <w:t>այդ</w:t>
      </w:r>
      <w:r w:rsidRPr="00104D9A">
        <w:rPr>
          <w:rFonts w:ascii="GHEA Grapalat" w:hAnsi="GHEA Grapalat" w:cs="Sylfaen"/>
          <w:b/>
          <w:sz w:val="20"/>
          <w:lang w:val="hy-AM"/>
        </w:rPr>
        <w:t xml:space="preserve"> </w:t>
      </w:r>
      <w:r w:rsidRPr="00104D9A">
        <w:rPr>
          <w:rFonts w:ascii="Sylfaen" w:hAnsi="Sylfaen" w:cs="Sylfaen"/>
          <w:b/>
          <w:sz w:val="20"/>
          <w:lang w:val="hy-AM"/>
        </w:rPr>
        <w:t>չպատվիրված</w:t>
      </w:r>
      <w:r w:rsidRPr="00104D9A">
        <w:rPr>
          <w:rFonts w:ascii="GHEA Grapalat" w:hAnsi="GHEA Grapalat" w:cs="Sylfaen"/>
          <w:b/>
          <w:sz w:val="20"/>
          <w:lang w:val="hy-AM"/>
        </w:rPr>
        <w:t xml:space="preserve"> </w:t>
      </w:r>
      <w:r w:rsidRPr="00104D9A">
        <w:rPr>
          <w:rFonts w:ascii="Sylfaen" w:hAnsi="Sylfaen" w:cs="Sylfaen"/>
          <w:b/>
          <w:sz w:val="20"/>
          <w:lang w:val="hy-AM"/>
        </w:rPr>
        <w:t>մասով</w:t>
      </w:r>
      <w:r w:rsidRPr="00104D9A">
        <w:rPr>
          <w:rFonts w:ascii="GHEA Grapalat" w:hAnsi="GHEA Grapalat" w:cs="Sylfaen"/>
          <w:b/>
          <w:sz w:val="20"/>
          <w:lang w:val="hy-AM"/>
        </w:rPr>
        <w:t xml:space="preserve"> </w:t>
      </w:r>
      <w:r w:rsidRPr="00104D9A">
        <w:rPr>
          <w:rFonts w:ascii="Sylfaen" w:hAnsi="Sylfaen" w:cs="Sylfaen"/>
          <w:b/>
          <w:sz w:val="20"/>
          <w:lang w:val="hy-AM"/>
        </w:rPr>
        <w:t>պայմանագիրը</w:t>
      </w:r>
      <w:r w:rsidRPr="00104D9A">
        <w:rPr>
          <w:rFonts w:ascii="GHEA Grapalat" w:hAnsi="GHEA Grapalat" w:cs="Sylfaen"/>
          <w:b/>
          <w:sz w:val="20"/>
          <w:lang w:val="hy-AM"/>
        </w:rPr>
        <w:t xml:space="preserve"> </w:t>
      </w:r>
      <w:r w:rsidRPr="00104D9A">
        <w:rPr>
          <w:rFonts w:ascii="Sylfaen" w:hAnsi="Sylfaen" w:cs="Sylfaen"/>
          <w:b/>
          <w:sz w:val="20"/>
          <w:lang w:val="hy-AM"/>
        </w:rPr>
        <w:t>համարվելու</w:t>
      </w:r>
      <w:r w:rsidRPr="00104D9A">
        <w:rPr>
          <w:rFonts w:ascii="GHEA Grapalat" w:hAnsi="GHEA Grapalat" w:cs="Sylfaen"/>
          <w:b/>
          <w:sz w:val="20"/>
          <w:lang w:val="hy-AM"/>
        </w:rPr>
        <w:t xml:space="preserve"> </w:t>
      </w:r>
      <w:r w:rsidRPr="00104D9A">
        <w:rPr>
          <w:rFonts w:ascii="Sylfaen" w:hAnsi="Sylfaen" w:cs="Sylfaen"/>
          <w:b/>
          <w:sz w:val="20"/>
          <w:lang w:val="hy-AM"/>
        </w:rPr>
        <w:t>է</w:t>
      </w:r>
      <w:r w:rsidRPr="00104D9A">
        <w:rPr>
          <w:rFonts w:ascii="GHEA Grapalat" w:hAnsi="GHEA Grapalat" w:cs="Sylfaen"/>
          <w:b/>
          <w:sz w:val="20"/>
          <w:lang w:val="hy-AM"/>
        </w:rPr>
        <w:t xml:space="preserve"> </w:t>
      </w:r>
      <w:r w:rsidRPr="00104D9A">
        <w:rPr>
          <w:rFonts w:ascii="Sylfaen" w:hAnsi="Sylfaen" w:cs="Sylfaen"/>
          <w:b/>
          <w:sz w:val="20"/>
          <w:lang w:val="hy-AM"/>
        </w:rPr>
        <w:t>Կողմերի</w:t>
      </w:r>
      <w:r w:rsidRPr="00104D9A">
        <w:rPr>
          <w:rFonts w:ascii="GHEA Grapalat" w:hAnsi="GHEA Grapalat" w:cs="Sylfaen"/>
          <w:b/>
          <w:sz w:val="20"/>
          <w:lang w:val="hy-AM"/>
        </w:rPr>
        <w:t xml:space="preserve"> </w:t>
      </w:r>
      <w:r w:rsidRPr="00104D9A">
        <w:rPr>
          <w:rFonts w:ascii="Sylfaen" w:hAnsi="Sylfaen" w:cs="Sylfaen"/>
          <w:b/>
          <w:sz w:val="20"/>
          <w:lang w:val="hy-AM"/>
        </w:rPr>
        <w:t>համար</w:t>
      </w:r>
      <w:r w:rsidRPr="00104D9A">
        <w:rPr>
          <w:rFonts w:ascii="GHEA Grapalat" w:hAnsi="GHEA Grapalat" w:cs="Sylfaen"/>
          <w:b/>
          <w:sz w:val="20"/>
          <w:lang w:val="hy-AM"/>
        </w:rPr>
        <w:t xml:space="preserve"> </w:t>
      </w:r>
      <w:r w:rsidRPr="00104D9A">
        <w:rPr>
          <w:rFonts w:ascii="Sylfaen" w:hAnsi="Sylfaen" w:cs="Sylfaen"/>
          <w:b/>
          <w:sz w:val="20"/>
          <w:lang w:val="hy-AM"/>
        </w:rPr>
        <w:t>լուծված</w:t>
      </w:r>
      <w:r w:rsidRPr="00104D9A">
        <w:rPr>
          <w:rFonts w:ascii="GHEA Grapalat" w:hAnsi="GHEA Grapalat" w:cs="Sylfaen"/>
          <w:b/>
          <w:sz w:val="20"/>
          <w:lang w:val="hy-AM"/>
        </w:rPr>
        <w:t xml:space="preserve">` </w:t>
      </w:r>
      <w:r w:rsidRPr="00104D9A">
        <w:rPr>
          <w:rFonts w:ascii="Sylfaen" w:hAnsi="Sylfaen" w:cs="Sylfaen"/>
          <w:b/>
          <w:sz w:val="20"/>
          <w:lang w:val="hy-AM"/>
        </w:rPr>
        <w:t>պայմանագրի</w:t>
      </w:r>
      <w:r w:rsidRPr="00104D9A">
        <w:rPr>
          <w:rFonts w:ascii="GHEA Grapalat" w:hAnsi="GHEA Grapalat" w:cs="Sylfaen"/>
          <w:b/>
          <w:sz w:val="20"/>
          <w:lang w:val="hy-AM"/>
        </w:rPr>
        <w:t xml:space="preserve"> </w:t>
      </w:r>
      <w:r w:rsidRPr="00104D9A">
        <w:rPr>
          <w:rFonts w:ascii="Sylfaen" w:hAnsi="Sylfaen" w:cs="Sylfaen"/>
          <w:b/>
          <w:sz w:val="20"/>
          <w:lang w:val="hy-AM"/>
        </w:rPr>
        <w:t>գործողության</w:t>
      </w:r>
      <w:r w:rsidRPr="00104D9A">
        <w:rPr>
          <w:rFonts w:ascii="GHEA Grapalat" w:hAnsi="GHEA Grapalat" w:cs="Sylfaen"/>
          <w:b/>
          <w:sz w:val="20"/>
          <w:lang w:val="hy-AM"/>
        </w:rPr>
        <w:t xml:space="preserve"> </w:t>
      </w:r>
      <w:r w:rsidRPr="00104D9A">
        <w:rPr>
          <w:rFonts w:ascii="Sylfaen" w:hAnsi="Sylfaen" w:cs="Sylfaen"/>
          <w:b/>
          <w:sz w:val="20"/>
          <w:lang w:val="hy-AM"/>
        </w:rPr>
        <w:t>ժամկետի</w:t>
      </w:r>
      <w:r w:rsidRPr="00104D9A">
        <w:rPr>
          <w:rFonts w:ascii="GHEA Grapalat" w:hAnsi="GHEA Grapalat" w:cs="Sylfaen"/>
          <w:b/>
          <w:sz w:val="20"/>
          <w:lang w:val="hy-AM"/>
        </w:rPr>
        <w:t xml:space="preserve"> </w:t>
      </w:r>
      <w:r w:rsidRPr="00104D9A">
        <w:rPr>
          <w:rFonts w:ascii="Sylfaen" w:hAnsi="Sylfaen" w:cs="Sylfaen"/>
          <w:b/>
          <w:sz w:val="20"/>
          <w:lang w:val="hy-AM"/>
        </w:rPr>
        <w:t>ավ</w:t>
      </w:r>
      <w:r>
        <w:rPr>
          <w:rFonts w:ascii="Sylfaen" w:hAnsi="Sylfaen" w:cs="Sylfaen"/>
          <w:b/>
          <w:sz w:val="20"/>
          <w:lang w:val="hy-AM"/>
        </w:rPr>
        <w:t>արտով</w:t>
      </w:r>
      <w:r>
        <w:rPr>
          <w:rFonts w:ascii="GHEA Grapalat" w:hAnsi="GHEA Grapalat" w:cs="Sylfaen"/>
          <w:b/>
          <w:sz w:val="20"/>
          <w:lang w:val="hy-AM"/>
        </w:rPr>
        <w:t xml:space="preserve">, </w:t>
      </w:r>
      <w:r>
        <w:rPr>
          <w:rFonts w:ascii="Sylfaen" w:hAnsi="Sylfaen" w:cs="Sylfaen"/>
          <w:b/>
          <w:sz w:val="20"/>
          <w:lang w:val="hy-AM"/>
        </w:rPr>
        <w:t>բայց</w:t>
      </w:r>
      <w:r>
        <w:rPr>
          <w:rFonts w:ascii="GHEA Grapalat" w:hAnsi="GHEA Grapalat" w:cs="Sylfaen"/>
          <w:b/>
          <w:sz w:val="20"/>
          <w:lang w:val="hy-AM"/>
        </w:rPr>
        <w:t xml:space="preserve"> </w:t>
      </w:r>
      <w:r>
        <w:rPr>
          <w:rFonts w:ascii="Sylfaen" w:hAnsi="Sylfaen" w:cs="Sylfaen"/>
          <w:b/>
          <w:sz w:val="20"/>
          <w:lang w:val="hy-AM"/>
        </w:rPr>
        <w:t>ոչ</w:t>
      </w:r>
      <w:r>
        <w:rPr>
          <w:rFonts w:ascii="GHEA Grapalat" w:hAnsi="GHEA Grapalat" w:cs="Sylfaen"/>
          <w:b/>
          <w:sz w:val="20"/>
          <w:lang w:val="hy-AM"/>
        </w:rPr>
        <w:t xml:space="preserve"> </w:t>
      </w:r>
      <w:r>
        <w:rPr>
          <w:rFonts w:ascii="Sylfaen" w:hAnsi="Sylfaen" w:cs="Sylfaen"/>
          <w:b/>
          <w:sz w:val="20"/>
          <w:lang w:val="hy-AM"/>
        </w:rPr>
        <w:t>ուշ</w:t>
      </w:r>
      <w:r>
        <w:rPr>
          <w:rFonts w:ascii="GHEA Grapalat" w:hAnsi="GHEA Grapalat" w:cs="Sylfaen"/>
          <w:b/>
          <w:sz w:val="20"/>
          <w:lang w:val="hy-AM"/>
        </w:rPr>
        <w:t xml:space="preserve">, </w:t>
      </w:r>
      <w:r>
        <w:rPr>
          <w:rFonts w:ascii="Sylfaen" w:hAnsi="Sylfaen" w:cs="Sylfaen"/>
          <w:b/>
          <w:sz w:val="20"/>
          <w:lang w:val="hy-AM"/>
        </w:rPr>
        <w:t>քան</w:t>
      </w:r>
      <w:r>
        <w:rPr>
          <w:rFonts w:ascii="GHEA Grapalat" w:hAnsi="GHEA Grapalat" w:cs="Sylfaen"/>
          <w:b/>
          <w:sz w:val="20"/>
          <w:lang w:val="hy-AM"/>
        </w:rPr>
        <w:t xml:space="preserve"> 202</w:t>
      </w:r>
      <w:r w:rsidRPr="00B725DC">
        <w:rPr>
          <w:rFonts w:ascii="GHEA Grapalat" w:hAnsi="GHEA Grapalat" w:cs="Sylfaen"/>
          <w:b/>
          <w:sz w:val="20"/>
          <w:lang w:val="hy-AM"/>
        </w:rPr>
        <w:t>7</w:t>
      </w:r>
      <w:r>
        <w:rPr>
          <w:rFonts w:ascii="GHEA Grapalat" w:hAnsi="GHEA Grapalat" w:cs="Sylfaen"/>
          <w:b/>
          <w:sz w:val="20"/>
          <w:lang w:val="hy-AM"/>
        </w:rPr>
        <w:t xml:space="preserve"> </w:t>
      </w:r>
      <w:r w:rsidRPr="00104D9A">
        <w:rPr>
          <w:rFonts w:ascii="Sylfaen" w:hAnsi="Sylfaen" w:cs="Sylfaen"/>
          <w:b/>
          <w:sz w:val="20"/>
          <w:lang w:val="hy-AM"/>
        </w:rPr>
        <w:t>թվականի</w:t>
      </w:r>
      <w:r w:rsidRPr="00447CD5">
        <w:rPr>
          <w:rFonts w:ascii="Sylfaen" w:hAnsi="Sylfaen" w:cs="Sylfaen"/>
          <w:b/>
          <w:sz w:val="20"/>
          <w:lang w:val="hy-AM"/>
        </w:rPr>
        <w:t xml:space="preserve"> </w:t>
      </w:r>
      <w:r w:rsidRPr="00104D9A">
        <w:rPr>
          <w:rFonts w:ascii="GHEA Grapalat" w:hAnsi="GHEA Grapalat" w:cs="Sylfaen"/>
          <w:b/>
          <w:sz w:val="20"/>
          <w:lang w:val="hy-AM"/>
        </w:rPr>
        <w:t xml:space="preserve"> </w:t>
      </w:r>
      <w:r w:rsidRPr="00104D9A">
        <w:rPr>
          <w:rFonts w:ascii="Sylfaen" w:hAnsi="Sylfaen" w:cs="Sylfaen"/>
          <w:b/>
          <w:sz w:val="20"/>
          <w:lang w:val="hy-AM"/>
        </w:rPr>
        <w:t>հունվարի</w:t>
      </w:r>
      <w:r w:rsidRPr="00447CD5">
        <w:rPr>
          <w:rFonts w:ascii="Sylfaen" w:hAnsi="Sylfaen" w:cs="Sylfaen"/>
          <w:b/>
          <w:sz w:val="20"/>
          <w:lang w:val="hy-AM"/>
        </w:rPr>
        <w:t xml:space="preserve"> </w:t>
      </w:r>
      <w:r w:rsidRPr="00104D9A">
        <w:rPr>
          <w:rFonts w:ascii="GHEA Grapalat" w:hAnsi="GHEA Grapalat" w:cs="Sylfaen"/>
          <w:b/>
          <w:sz w:val="20"/>
          <w:lang w:val="hy-AM"/>
        </w:rPr>
        <w:t xml:space="preserve"> 31-</w:t>
      </w:r>
      <w:r w:rsidRPr="00104D9A">
        <w:rPr>
          <w:rFonts w:ascii="Sylfaen" w:hAnsi="Sylfaen" w:cs="Sylfaen"/>
          <w:b/>
          <w:sz w:val="20"/>
          <w:lang w:val="hy-AM"/>
        </w:rPr>
        <w:t>ը</w:t>
      </w:r>
      <w:r w:rsidRPr="00104D9A">
        <w:rPr>
          <w:rFonts w:ascii="GHEA Grapalat" w:hAnsi="GHEA Grapalat" w:cs="Sylfaen"/>
          <w:b/>
          <w:sz w:val="20"/>
          <w:lang w:val="hy-AM"/>
        </w:rPr>
        <w:t>:</w:t>
      </w:r>
      <w:r w:rsidRPr="00712340">
        <w:rPr>
          <w:rStyle w:val="FootnoteReference"/>
          <w:rFonts w:ascii="GHEA Grapalat" w:hAnsi="GHEA Grapalat" w:cs="Sylfaen"/>
          <w:color w:val="FFFFFF"/>
          <w:sz w:val="20"/>
          <w:lang w:val="hy-AM"/>
        </w:rPr>
        <w:footnoteReference w:id="10"/>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lastRenderedPageBreak/>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4694A7F"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45921">
        <w:rPr>
          <w:rFonts w:ascii="GHEA Grapalat" w:hAnsi="GHEA Grapalat"/>
          <w:sz w:val="20"/>
          <w:lang w:val="pt-BR"/>
        </w:rPr>
        <w:t>:</w:t>
      </w:r>
      <w:bookmarkStart w:id="22" w:name="_Hlk201942532"/>
      <w:r w:rsidR="00845921" w:rsidRPr="00845921">
        <w:rPr>
          <w:rFonts w:ascii="GHEA Grapalat" w:hAnsi="GHEA Grapalat"/>
          <w:sz w:val="20"/>
          <w:lang w:val="pt-BR"/>
        </w:rPr>
        <w:t xml:space="preserve"> </w:t>
      </w:r>
      <w:bookmarkStart w:id="23" w:name="_Hlk202176202"/>
      <w:r w:rsidR="00845921">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845921" w:rsidRPr="00427247">
        <w:rPr>
          <w:rFonts w:ascii="GHEA Grapalat" w:hAnsi="GHEA Grapalat"/>
          <w:sz w:val="20"/>
          <w:lang w:val="pt-BR"/>
        </w:rPr>
        <w:t>817-Ա որոշմա</w:t>
      </w:r>
      <w:r w:rsidR="00845921" w:rsidRPr="00427247">
        <w:rPr>
          <w:lang w:val="pt-BR"/>
        </w:rPr>
        <w:t xml:space="preserve"> </w:t>
      </w:r>
      <w:r w:rsidR="00845921">
        <w:rPr>
          <w:rFonts w:ascii="GHEA Grapalat" w:hAnsi="GHEA Grapalat"/>
          <w:sz w:val="20"/>
          <w:lang w:val="pt-BR"/>
        </w:rPr>
        <w:t>ն 2-թդ կետի 2-րդ ենթակետով նախատեսված ցուցակում ներառված կազմակերպությունը</w:t>
      </w:r>
      <w:bookmarkEnd w:id="22"/>
      <w:bookmarkEnd w:id="23"/>
      <w:r w:rsidRPr="00064ADD">
        <w:rPr>
          <w:rFonts w:ascii="GHEA Grapalat" w:hAnsi="GHEA Grapalat"/>
          <w:sz w:val="20"/>
          <w:lang w:val="pt-BR"/>
        </w:rPr>
        <w:t>:</w:t>
      </w:r>
      <w:r w:rsidR="0090663C">
        <w:rPr>
          <w:rStyle w:val="FootnoteReference"/>
          <w:rFonts w:ascii="GHEA Grapalat" w:hAnsi="GHEA Grapalat"/>
          <w:sz w:val="20"/>
          <w:lang w:val="pt-BR"/>
        </w:rPr>
        <w:footnoteReference w:id="11"/>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12"/>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4"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4"/>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w:t>
      </w:r>
      <w:r w:rsidRPr="006D1590">
        <w:rPr>
          <w:rFonts w:ascii="GHEA Grapalat" w:hAnsi="GHEA Grapalat"/>
          <w:sz w:val="20"/>
          <w:szCs w:val="20"/>
          <w:lang w:val="hy-AM" w:eastAsia="ru-RU"/>
        </w:rPr>
        <w:lastRenderedPageBreak/>
        <w:t>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13"/>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26085822" w14:textId="77777777" w:rsidR="00A43145" w:rsidRPr="00FD59FC" w:rsidRDefault="00A43145" w:rsidP="00A43145">
      <w:pPr>
        <w:ind w:firstLine="567"/>
        <w:jc w:val="both"/>
        <w:rPr>
          <w:rFonts w:ascii="GHEA Grapalat" w:hAnsi="GHEA Grapalat"/>
          <w:b/>
          <w:sz w:val="20"/>
          <w:szCs w:val="20"/>
          <w:lang w:val="hy-AM" w:eastAsia="ru-RU"/>
        </w:rPr>
      </w:pPr>
      <w:r w:rsidRPr="00581184">
        <w:rPr>
          <w:rFonts w:ascii="GHEA Grapalat" w:hAnsi="GHEA Grapalat"/>
          <w:b/>
          <w:sz w:val="20"/>
          <w:szCs w:val="20"/>
          <w:lang w:val="hy-AM" w:eastAsia="ru-RU"/>
        </w:rPr>
        <w:t>7.1</w:t>
      </w:r>
      <w:r w:rsidRPr="00B725DC">
        <w:rPr>
          <w:rFonts w:ascii="GHEA Grapalat" w:hAnsi="GHEA Grapalat"/>
          <w:b/>
          <w:sz w:val="20"/>
          <w:szCs w:val="20"/>
          <w:lang w:val="hy-AM" w:eastAsia="ru-RU"/>
        </w:rPr>
        <w:t>6</w:t>
      </w:r>
      <w:r w:rsidRPr="00581184">
        <w:rPr>
          <w:rFonts w:ascii="GHEA Grapalat" w:hAnsi="GHEA Grapalat"/>
          <w:b/>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w:t>
      </w:r>
      <w:r w:rsidRPr="005529E0">
        <w:rPr>
          <w:rFonts w:ascii="GHEA Grapalat" w:hAnsi="GHEA Grapalat"/>
          <w:b/>
          <w:sz w:val="20"/>
          <w:szCs w:val="20"/>
          <w:lang w:val="hy-AM" w:eastAsia="ru-RU"/>
        </w:rPr>
        <w:t>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տասը աշխատանքային օրվա ընթացքում։ Հակառակ դեպքում պայմանագիրը Գնորդի կողմից միակողմանիորեն լուծվում է:</w:t>
      </w:r>
      <w:r w:rsidRPr="005529E0">
        <w:rPr>
          <w:rStyle w:val="FootnoteReference"/>
          <w:rFonts w:ascii="GHEA Grapalat" w:hAnsi="GHEA Grapalat"/>
          <w:b/>
          <w:color w:val="FFFFFF"/>
          <w:sz w:val="20"/>
          <w:szCs w:val="20"/>
          <w:lang w:val="hy-AM" w:eastAsia="ru-RU"/>
        </w:rPr>
        <w:footnoteReference w:id="14"/>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1008" w:type="dxa"/>
        <w:tblLayout w:type="fixed"/>
        <w:tblLook w:val="0000" w:firstRow="0" w:lastRow="0" w:firstColumn="0" w:lastColumn="0" w:noHBand="0" w:noVBand="0"/>
      </w:tblPr>
      <w:tblGrid>
        <w:gridCol w:w="4952"/>
        <w:gridCol w:w="4502"/>
      </w:tblGrid>
      <w:tr w:rsidR="001735A6" w:rsidRPr="00A56888" w14:paraId="7BB5DF72" w14:textId="77777777" w:rsidTr="001F5A77">
        <w:trPr>
          <w:trHeight w:val="3519"/>
        </w:trPr>
        <w:tc>
          <w:tcPr>
            <w:tcW w:w="4952" w:type="dxa"/>
          </w:tcPr>
          <w:p w14:paraId="0E2E9977" w14:textId="77777777" w:rsidR="001735A6" w:rsidRPr="00A56888" w:rsidRDefault="001735A6" w:rsidP="001F5A77">
            <w:pPr>
              <w:jc w:val="center"/>
              <w:rPr>
                <w:rFonts w:ascii="GHEA Grapalat" w:hAnsi="GHEA Grapalat"/>
                <w:b/>
                <w:lang w:val="hy-AM"/>
              </w:rPr>
            </w:pPr>
            <w:r w:rsidRPr="00A56888">
              <w:rPr>
                <w:rFonts w:ascii="GHEA Grapalat" w:hAnsi="GHEA Grapalat" w:cs="Sylfaen"/>
                <w:b/>
                <w:lang w:val="hy-AM"/>
              </w:rPr>
              <w:t>Պ</w:t>
            </w:r>
            <w:r w:rsidRPr="00A56888">
              <w:rPr>
                <w:rFonts w:ascii="GHEA Grapalat" w:hAnsi="GHEA Grapalat"/>
                <w:b/>
                <w:lang w:val="hy-AM"/>
              </w:rPr>
              <w:t xml:space="preserve"> </w:t>
            </w:r>
            <w:r w:rsidRPr="00A56888">
              <w:rPr>
                <w:rFonts w:ascii="GHEA Grapalat" w:hAnsi="GHEA Grapalat" w:cs="Sylfaen"/>
                <w:b/>
                <w:lang w:val="hy-AM"/>
              </w:rPr>
              <w:t>Ա</w:t>
            </w:r>
            <w:r w:rsidRPr="00A56888">
              <w:rPr>
                <w:rFonts w:ascii="GHEA Grapalat" w:hAnsi="GHEA Grapalat"/>
                <w:b/>
                <w:lang w:val="hy-AM"/>
              </w:rPr>
              <w:t xml:space="preserve"> </w:t>
            </w:r>
            <w:r w:rsidRPr="00A56888">
              <w:rPr>
                <w:rFonts w:ascii="GHEA Grapalat" w:hAnsi="GHEA Grapalat" w:cs="Sylfaen"/>
                <w:b/>
                <w:lang w:val="hy-AM"/>
              </w:rPr>
              <w:t>Տ</w:t>
            </w:r>
            <w:r w:rsidRPr="00A56888">
              <w:rPr>
                <w:rFonts w:ascii="GHEA Grapalat" w:hAnsi="GHEA Grapalat"/>
                <w:b/>
                <w:lang w:val="hy-AM"/>
              </w:rPr>
              <w:t xml:space="preserve"> </w:t>
            </w:r>
            <w:r w:rsidRPr="00A56888">
              <w:rPr>
                <w:rFonts w:ascii="GHEA Grapalat" w:hAnsi="GHEA Grapalat" w:cs="Sylfaen"/>
                <w:b/>
                <w:lang w:val="hy-AM"/>
              </w:rPr>
              <w:t>Վ</w:t>
            </w:r>
            <w:r w:rsidRPr="00A56888">
              <w:rPr>
                <w:rFonts w:ascii="GHEA Grapalat" w:hAnsi="GHEA Grapalat"/>
                <w:b/>
                <w:lang w:val="hy-AM"/>
              </w:rPr>
              <w:t xml:space="preserve"> </w:t>
            </w:r>
            <w:r w:rsidRPr="00A56888">
              <w:rPr>
                <w:rFonts w:ascii="GHEA Grapalat" w:hAnsi="GHEA Grapalat" w:cs="Sylfaen"/>
                <w:b/>
                <w:lang w:val="hy-AM"/>
              </w:rPr>
              <w:t>Ի</w:t>
            </w:r>
            <w:r w:rsidRPr="00A56888">
              <w:rPr>
                <w:rFonts w:ascii="GHEA Grapalat" w:hAnsi="GHEA Grapalat"/>
                <w:b/>
                <w:lang w:val="hy-AM"/>
              </w:rPr>
              <w:t xml:space="preserve"> </w:t>
            </w:r>
            <w:r w:rsidRPr="00A56888">
              <w:rPr>
                <w:rFonts w:ascii="GHEA Grapalat" w:hAnsi="GHEA Grapalat" w:cs="Sylfaen"/>
                <w:b/>
                <w:lang w:val="hy-AM"/>
              </w:rPr>
              <w:t>Ր</w:t>
            </w:r>
            <w:r w:rsidRPr="00A56888">
              <w:rPr>
                <w:rFonts w:ascii="GHEA Grapalat" w:hAnsi="GHEA Grapalat"/>
                <w:b/>
                <w:lang w:val="hy-AM"/>
              </w:rPr>
              <w:t xml:space="preserve"> </w:t>
            </w:r>
            <w:r w:rsidRPr="00A56888">
              <w:rPr>
                <w:rFonts w:ascii="GHEA Grapalat" w:hAnsi="GHEA Grapalat" w:cs="Sylfaen"/>
                <w:b/>
                <w:lang w:val="hy-AM"/>
              </w:rPr>
              <w:t>Ա</w:t>
            </w:r>
            <w:r w:rsidRPr="00A56888">
              <w:rPr>
                <w:rFonts w:ascii="GHEA Grapalat" w:hAnsi="GHEA Grapalat"/>
                <w:b/>
                <w:lang w:val="hy-AM"/>
              </w:rPr>
              <w:t xml:space="preserve"> </w:t>
            </w:r>
            <w:r w:rsidRPr="00A56888">
              <w:rPr>
                <w:rFonts w:ascii="GHEA Grapalat" w:hAnsi="GHEA Grapalat" w:cs="Sylfaen"/>
                <w:b/>
                <w:lang w:val="hy-AM"/>
              </w:rPr>
              <w:t>Տ</w:t>
            </w:r>
            <w:r w:rsidRPr="00A56888">
              <w:rPr>
                <w:rFonts w:ascii="GHEA Grapalat" w:hAnsi="GHEA Grapalat"/>
                <w:b/>
                <w:lang w:val="hy-AM"/>
              </w:rPr>
              <w:t xml:space="preserve"> </w:t>
            </w:r>
            <w:r w:rsidRPr="00A56888">
              <w:rPr>
                <w:rFonts w:ascii="GHEA Grapalat" w:hAnsi="GHEA Grapalat" w:cs="Sylfaen"/>
                <w:b/>
                <w:lang w:val="hy-AM"/>
              </w:rPr>
              <w:t>ՈՒ</w:t>
            </w:r>
          </w:p>
          <w:p w14:paraId="6D4E0161" w14:textId="382A34DD" w:rsidR="001735A6" w:rsidRPr="00A56888" w:rsidRDefault="00A56888" w:rsidP="001735A6">
            <w:pPr>
              <w:jc w:val="center"/>
              <w:rPr>
                <w:rFonts w:ascii="GHEA Grapalat" w:hAnsi="GHEA Grapalat" w:cs="Sylfaen"/>
                <w:b/>
                <w:bCs/>
                <w:sz w:val="22"/>
                <w:szCs w:val="22"/>
                <w:lang w:val="pt-BR"/>
              </w:rPr>
            </w:pPr>
            <w:r w:rsidRPr="00A56888">
              <w:rPr>
                <w:rFonts w:ascii="GHEA Grapalat" w:hAnsi="GHEA Grapalat" w:cs="Sylfaen"/>
                <w:b/>
                <w:bCs/>
                <w:sz w:val="22"/>
                <w:szCs w:val="22"/>
                <w:lang w:val="hy-AM"/>
              </w:rPr>
              <w:t>«</w:t>
            </w:r>
            <w:r w:rsidR="001735A6" w:rsidRPr="00A56888">
              <w:rPr>
                <w:rFonts w:ascii="GHEA Grapalat" w:hAnsi="GHEA Grapalat" w:cs="Sylfaen"/>
                <w:b/>
                <w:bCs/>
                <w:sz w:val="22"/>
                <w:szCs w:val="22"/>
                <w:lang w:val="hy-AM"/>
              </w:rPr>
              <w:t>Երքաղլույս»</w:t>
            </w:r>
            <w:r w:rsidR="001735A6" w:rsidRPr="00A56888">
              <w:rPr>
                <w:rFonts w:ascii="GHEA Grapalat" w:hAnsi="GHEA Grapalat" w:cs="Sylfaen"/>
                <w:b/>
                <w:bCs/>
                <w:sz w:val="22"/>
                <w:szCs w:val="22"/>
                <w:lang w:val="pt-BR"/>
              </w:rPr>
              <w:t xml:space="preserve"> </w:t>
            </w:r>
            <w:r w:rsidR="001735A6" w:rsidRPr="00A56888">
              <w:rPr>
                <w:rFonts w:ascii="GHEA Grapalat" w:hAnsi="GHEA Grapalat" w:cs="Sylfaen"/>
                <w:b/>
                <w:bCs/>
                <w:sz w:val="22"/>
                <w:szCs w:val="22"/>
                <w:lang w:val="hy-AM"/>
              </w:rPr>
              <w:t>ՓԲԸ</w:t>
            </w:r>
          </w:p>
          <w:p w14:paraId="6497E59D" w14:textId="77777777" w:rsidR="001735A6" w:rsidRPr="00A56888" w:rsidRDefault="001735A6" w:rsidP="001735A6">
            <w:pPr>
              <w:jc w:val="center"/>
              <w:rPr>
                <w:rFonts w:ascii="GHEA Grapalat" w:hAnsi="GHEA Grapalat" w:cs="Sylfaen"/>
                <w:bCs/>
                <w:sz w:val="22"/>
                <w:szCs w:val="22"/>
                <w:lang w:val="pt-BR"/>
              </w:rPr>
            </w:pPr>
            <w:r w:rsidRPr="00A56888">
              <w:rPr>
                <w:rFonts w:ascii="GHEA Grapalat" w:hAnsi="GHEA Grapalat" w:cs="Sylfaen"/>
                <w:bCs/>
                <w:sz w:val="22"/>
                <w:szCs w:val="22"/>
              </w:rPr>
              <w:t>ք</w:t>
            </w:r>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Երևան</w:t>
            </w:r>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Բուզանդի</w:t>
            </w:r>
            <w:r w:rsidRPr="00A56888">
              <w:rPr>
                <w:rFonts w:ascii="GHEA Grapalat" w:hAnsi="GHEA Grapalat" w:cs="Sylfaen"/>
                <w:bCs/>
                <w:sz w:val="22"/>
                <w:szCs w:val="22"/>
                <w:lang w:val="pt-BR"/>
              </w:rPr>
              <w:t xml:space="preserve"> 1/4,  </w:t>
            </w:r>
            <w:r w:rsidRPr="00A56888">
              <w:rPr>
                <w:rFonts w:ascii="GHEA Grapalat" w:hAnsi="GHEA Grapalat" w:cs="Sylfaen"/>
                <w:bCs/>
                <w:sz w:val="22"/>
                <w:szCs w:val="22"/>
              </w:rPr>
              <w:t>Կոմիտաս</w:t>
            </w:r>
            <w:r w:rsidRPr="00A56888">
              <w:rPr>
                <w:rFonts w:ascii="GHEA Grapalat" w:hAnsi="GHEA Grapalat" w:cs="Sylfaen"/>
                <w:bCs/>
                <w:sz w:val="22"/>
                <w:szCs w:val="22"/>
                <w:lang w:val="pt-BR"/>
              </w:rPr>
              <w:t xml:space="preserve"> 28                  </w:t>
            </w:r>
          </w:p>
          <w:p w14:paraId="3250B025" w14:textId="77777777" w:rsidR="001735A6" w:rsidRPr="00A56888" w:rsidRDefault="001735A6" w:rsidP="001735A6">
            <w:pPr>
              <w:jc w:val="center"/>
              <w:rPr>
                <w:rFonts w:ascii="GHEA Grapalat" w:hAnsi="GHEA Grapalat" w:cs="Sylfaen"/>
                <w:bCs/>
                <w:sz w:val="22"/>
                <w:szCs w:val="22"/>
                <w:lang w:val="pt-BR"/>
              </w:rPr>
            </w:pPr>
            <w:r w:rsidRPr="00A56888">
              <w:rPr>
                <w:rFonts w:ascii="GHEA Grapalat" w:hAnsi="GHEA Grapalat" w:cs="Sylfaen"/>
                <w:bCs/>
                <w:sz w:val="22"/>
                <w:szCs w:val="22"/>
              </w:rPr>
              <w:t>ԱՐԱՐԱՏԲԱՆԿ</w:t>
            </w:r>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ԲԲԸ</w:t>
            </w:r>
          </w:p>
          <w:p w14:paraId="5C825BCC" w14:textId="77777777" w:rsidR="001735A6" w:rsidRPr="00A56888" w:rsidRDefault="001735A6" w:rsidP="001735A6">
            <w:pPr>
              <w:jc w:val="center"/>
              <w:rPr>
                <w:rFonts w:ascii="GHEA Grapalat" w:hAnsi="GHEA Grapalat" w:cs="Sylfaen"/>
                <w:bCs/>
                <w:sz w:val="22"/>
                <w:szCs w:val="22"/>
                <w:lang w:val="pt-BR"/>
              </w:rPr>
            </w:pPr>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Հ</w:t>
            </w:r>
            <w:r w:rsidRPr="00A56888">
              <w:rPr>
                <w:rFonts w:ascii="GHEA Grapalat" w:hAnsi="GHEA Grapalat" w:cs="Sylfaen"/>
                <w:bCs/>
                <w:sz w:val="22"/>
                <w:szCs w:val="22"/>
                <w:lang w:val="pt-BR"/>
              </w:rPr>
              <w:t>/</w:t>
            </w:r>
            <w:r w:rsidRPr="00A56888">
              <w:rPr>
                <w:rFonts w:ascii="GHEA Grapalat" w:hAnsi="GHEA Grapalat" w:cs="Sylfaen"/>
                <w:bCs/>
                <w:sz w:val="22"/>
                <w:szCs w:val="22"/>
              </w:rPr>
              <w:t>Հ</w:t>
            </w:r>
            <w:r w:rsidRPr="00A56888">
              <w:rPr>
                <w:rFonts w:ascii="GHEA Grapalat" w:hAnsi="GHEA Grapalat" w:cs="Sylfaen"/>
                <w:bCs/>
                <w:sz w:val="22"/>
                <w:szCs w:val="22"/>
                <w:lang w:val="pt-BR"/>
              </w:rPr>
              <w:t xml:space="preserve"> 1510004597930100,  </w:t>
            </w:r>
            <w:r w:rsidRPr="00A56888">
              <w:rPr>
                <w:rFonts w:ascii="GHEA Grapalat" w:hAnsi="GHEA Grapalat" w:cs="Sylfaen"/>
                <w:bCs/>
                <w:sz w:val="22"/>
                <w:szCs w:val="22"/>
              </w:rPr>
              <w:t>ՀՎՀՀ</w:t>
            </w:r>
            <w:r w:rsidRPr="00A56888">
              <w:rPr>
                <w:rFonts w:ascii="GHEA Grapalat" w:hAnsi="GHEA Grapalat" w:cs="Sylfaen"/>
                <w:bCs/>
                <w:sz w:val="22"/>
                <w:szCs w:val="22"/>
                <w:lang w:val="pt-BR"/>
              </w:rPr>
              <w:t xml:space="preserve"> 02504913</w:t>
            </w:r>
          </w:p>
          <w:p w14:paraId="10089194" w14:textId="77777777" w:rsidR="001735A6" w:rsidRPr="00A56888" w:rsidRDefault="001735A6" w:rsidP="001735A6">
            <w:pPr>
              <w:jc w:val="center"/>
              <w:rPr>
                <w:rFonts w:ascii="GHEA Grapalat" w:hAnsi="GHEA Grapalat" w:cs="Sylfaen"/>
                <w:bCs/>
                <w:sz w:val="22"/>
                <w:szCs w:val="22"/>
                <w:lang w:val="pt-BR"/>
              </w:rPr>
            </w:pPr>
            <w:proofErr w:type="gramStart"/>
            <w:r w:rsidRPr="00A56888">
              <w:rPr>
                <w:rFonts w:ascii="GHEA Grapalat" w:hAnsi="GHEA Grapalat" w:cs="Sylfaen"/>
                <w:bCs/>
                <w:sz w:val="22"/>
                <w:szCs w:val="22"/>
              </w:rPr>
              <w:t>էլ</w:t>
            </w:r>
            <w:proofErr w:type="gramEnd"/>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փոստ</w:t>
            </w:r>
            <w:r w:rsidRPr="00A56888">
              <w:rPr>
                <w:rFonts w:ascii="GHEA Grapalat" w:hAnsi="GHEA Grapalat" w:cs="Sylfaen"/>
                <w:bCs/>
                <w:sz w:val="22"/>
                <w:szCs w:val="22"/>
                <w:lang w:val="pt-BR"/>
              </w:rPr>
              <w:t xml:space="preserve">   yerqaxluys@yerevan.am,    </w:t>
            </w:r>
          </w:p>
          <w:p w14:paraId="33C5A6E5" w14:textId="77777777" w:rsidR="001735A6" w:rsidRPr="00A56888" w:rsidRDefault="001735A6" w:rsidP="001735A6">
            <w:pPr>
              <w:jc w:val="center"/>
              <w:rPr>
                <w:rFonts w:ascii="GHEA Grapalat" w:hAnsi="GHEA Grapalat" w:cs="Sylfaen"/>
                <w:b/>
                <w:bCs/>
                <w:sz w:val="22"/>
                <w:szCs w:val="22"/>
                <w:lang w:val="pt-BR"/>
              </w:rPr>
            </w:pPr>
            <w:r w:rsidRPr="00A56888">
              <w:rPr>
                <w:rFonts w:ascii="GHEA Grapalat" w:hAnsi="GHEA Grapalat" w:cs="Sylfaen"/>
                <w:b/>
                <w:bCs/>
                <w:sz w:val="22"/>
                <w:szCs w:val="22"/>
                <w:lang w:val="pt-BR"/>
              </w:rPr>
              <w:t xml:space="preserve">   </w:t>
            </w:r>
          </w:p>
          <w:p w14:paraId="40A067A6" w14:textId="77777777" w:rsidR="001735A6" w:rsidRPr="00A56888" w:rsidRDefault="001735A6" w:rsidP="001735A6">
            <w:pPr>
              <w:jc w:val="center"/>
              <w:rPr>
                <w:rFonts w:ascii="GHEA Grapalat" w:hAnsi="GHEA Grapalat" w:cs="Sylfaen"/>
                <w:b/>
                <w:bCs/>
                <w:sz w:val="22"/>
                <w:szCs w:val="22"/>
                <w:lang w:val="pt-BR"/>
              </w:rPr>
            </w:pPr>
          </w:p>
          <w:p w14:paraId="64B51794" w14:textId="77777777" w:rsidR="001735A6" w:rsidRPr="00A56888" w:rsidRDefault="001735A6" w:rsidP="001735A6">
            <w:pPr>
              <w:jc w:val="center"/>
              <w:rPr>
                <w:rFonts w:ascii="GHEA Grapalat" w:hAnsi="GHEA Grapalat"/>
                <w:sz w:val="22"/>
                <w:szCs w:val="22"/>
                <w:lang w:val="hy-AM"/>
              </w:rPr>
            </w:pPr>
            <w:r w:rsidRPr="00A56888">
              <w:rPr>
                <w:rFonts w:ascii="GHEA Grapalat" w:hAnsi="GHEA Grapalat"/>
                <w:sz w:val="22"/>
                <w:szCs w:val="22"/>
                <w:lang w:val="hy-AM"/>
              </w:rPr>
              <w:t>---------------------------------</w:t>
            </w:r>
          </w:p>
          <w:p w14:paraId="12568586" w14:textId="77777777" w:rsidR="001735A6" w:rsidRPr="00A56888" w:rsidRDefault="001735A6" w:rsidP="001735A6">
            <w:pPr>
              <w:jc w:val="center"/>
              <w:rPr>
                <w:rFonts w:ascii="GHEA Grapalat" w:hAnsi="GHEA Grapalat"/>
                <w:sz w:val="22"/>
                <w:szCs w:val="22"/>
                <w:lang w:val="hy-AM"/>
              </w:rPr>
            </w:pPr>
            <w:r w:rsidRPr="00A56888">
              <w:rPr>
                <w:rFonts w:ascii="GHEA Grapalat" w:hAnsi="GHEA Grapalat"/>
                <w:sz w:val="22"/>
                <w:szCs w:val="22"/>
                <w:lang w:val="hy-AM"/>
              </w:rPr>
              <w:t>/</w:t>
            </w:r>
            <w:r w:rsidRPr="00A56888">
              <w:rPr>
                <w:rFonts w:ascii="GHEA Grapalat" w:hAnsi="GHEA Grapalat" w:cs="Sylfaen"/>
                <w:sz w:val="22"/>
                <w:szCs w:val="22"/>
                <w:lang w:val="hy-AM"/>
              </w:rPr>
              <w:t>ստորագրություն</w:t>
            </w:r>
            <w:r w:rsidRPr="00A56888">
              <w:rPr>
                <w:rFonts w:ascii="GHEA Grapalat" w:hAnsi="GHEA Grapalat"/>
                <w:sz w:val="22"/>
                <w:szCs w:val="22"/>
                <w:lang w:val="hy-AM"/>
              </w:rPr>
              <w:t>/</w:t>
            </w:r>
          </w:p>
          <w:p w14:paraId="501E8A3A" w14:textId="1C4D29B8" w:rsidR="001735A6" w:rsidRPr="00A56888" w:rsidRDefault="001735A6" w:rsidP="001735A6">
            <w:pPr>
              <w:jc w:val="center"/>
              <w:rPr>
                <w:rFonts w:ascii="GHEA Grapalat" w:hAnsi="GHEA Grapalat"/>
                <w:b/>
                <w:sz w:val="20"/>
                <w:lang w:val="hy-AM"/>
              </w:rPr>
            </w:pPr>
            <w:r w:rsidRPr="00A56888">
              <w:rPr>
                <w:rFonts w:ascii="GHEA Grapalat" w:hAnsi="GHEA Grapalat" w:cs="Sylfaen"/>
                <w:sz w:val="22"/>
                <w:szCs w:val="22"/>
                <w:lang w:val="hy-AM"/>
              </w:rPr>
              <w:t>Կ</w:t>
            </w:r>
            <w:r w:rsidRPr="00A56888">
              <w:rPr>
                <w:rFonts w:ascii="GHEA Grapalat" w:hAnsi="GHEA Grapalat"/>
                <w:sz w:val="22"/>
                <w:szCs w:val="22"/>
                <w:lang w:val="hy-AM"/>
              </w:rPr>
              <w:t>.</w:t>
            </w:r>
            <w:r w:rsidRPr="00A56888">
              <w:rPr>
                <w:rFonts w:ascii="GHEA Grapalat" w:hAnsi="GHEA Grapalat" w:cs="Sylfaen"/>
                <w:sz w:val="22"/>
                <w:szCs w:val="22"/>
                <w:lang w:val="hy-AM"/>
              </w:rPr>
              <w:t>Տ</w:t>
            </w:r>
            <w:r w:rsidRPr="00A56888">
              <w:rPr>
                <w:rFonts w:ascii="GHEA Grapalat" w:hAnsi="GHEA Grapalat" w:cs="Sylfaen"/>
                <w:b/>
                <w:bCs/>
                <w:sz w:val="22"/>
                <w:szCs w:val="22"/>
                <w:lang w:val="ru-RU"/>
              </w:rPr>
              <w:t xml:space="preserve"> </w:t>
            </w:r>
          </w:p>
          <w:p w14:paraId="3EA9C197" w14:textId="77777777" w:rsidR="001735A6" w:rsidRPr="00A56888" w:rsidRDefault="001735A6" w:rsidP="001F5A77">
            <w:pPr>
              <w:rPr>
                <w:rFonts w:ascii="GHEA Grapalat" w:hAnsi="GHEA Grapalat"/>
                <w:sz w:val="20"/>
                <w:lang w:val="pt-BR"/>
              </w:rPr>
            </w:pPr>
          </w:p>
        </w:tc>
        <w:tc>
          <w:tcPr>
            <w:tcW w:w="4502" w:type="dxa"/>
          </w:tcPr>
          <w:p w14:paraId="117494A0" w14:textId="77777777" w:rsidR="001735A6" w:rsidRPr="00A56888" w:rsidRDefault="001735A6" w:rsidP="001F5A77">
            <w:pPr>
              <w:spacing w:line="360" w:lineRule="auto"/>
              <w:jc w:val="center"/>
              <w:rPr>
                <w:rFonts w:ascii="GHEA Grapalat" w:hAnsi="GHEA Grapalat"/>
                <w:b/>
                <w:lang w:val="nb-NO"/>
              </w:rPr>
            </w:pPr>
            <w:r w:rsidRPr="00A56888">
              <w:rPr>
                <w:rFonts w:ascii="GHEA Grapalat" w:hAnsi="GHEA Grapalat" w:cs="Sylfaen"/>
                <w:b/>
                <w:lang w:val="nb-NO"/>
              </w:rPr>
              <w:t>Կ</w:t>
            </w:r>
            <w:r w:rsidRPr="00A56888">
              <w:rPr>
                <w:rFonts w:ascii="GHEA Grapalat" w:hAnsi="GHEA Grapalat"/>
                <w:b/>
                <w:lang w:val="nb-NO"/>
              </w:rPr>
              <w:t xml:space="preserve"> </w:t>
            </w:r>
            <w:r w:rsidRPr="00A56888">
              <w:rPr>
                <w:rFonts w:ascii="GHEA Grapalat" w:hAnsi="GHEA Grapalat" w:cs="Sylfaen"/>
                <w:b/>
                <w:lang w:val="nb-NO"/>
              </w:rPr>
              <w:t>Ա</w:t>
            </w:r>
            <w:r w:rsidRPr="00A56888">
              <w:rPr>
                <w:rFonts w:ascii="GHEA Grapalat" w:hAnsi="GHEA Grapalat"/>
                <w:b/>
                <w:lang w:val="nb-NO"/>
              </w:rPr>
              <w:t xml:space="preserve"> </w:t>
            </w:r>
            <w:r w:rsidRPr="00A56888">
              <w:rPr>
                <w:rFonts w:ascii="GHEA Grapalat" w:hAnsi="GHEA Grapalat" w:cs="Sylfaen"/>
                <w:b/>
                <w:lang w:val="nb-NO"/>
              </w:rPr>
              <w:t>Տ</w:t>
            </w:r>
            <w:r w:rsidRPr="00A56888">
              <w:rPr>
                <w:rFonts w:ascii="GHEA Grapalat" w:hAnsi="GHEA Grapalat"/>
                <w:b/>
                <w:lang w:val="nb-NO"/>
              </w:rPr>
              <w:t xml:space="preserve"> </w:t>
            </w:r>
            <w:r w:rsidRPr="00A56888">
              <w:rPr>
                <w:rFonts w:ascii="GHEA Grapalat" w:hAnsi="GHEA Grapalat" w:cs="Sylfaen"/>
                <w:b/>
                <w:lang w:val="nb-NO"/>
              </w:rPr>
              <w:t>Ա</w:t>
            </w:r>
            <w:r w:rsidRPr="00A56888">
              <w:rPr>
                <w:rFonts w:ascii="GHEA Grapalat" w:hAnsi="GHEA Grapalat"/>
                <w:b/>
                <w:lang w:val="nb-NO"/>
              </w:rPr>
              <w:t xml:space="preserve"> </w:t>
            </w:r>
            <w:r w:rsidRPr="00A56888">
              <w:rPr>
                <w:rFonts w:ascii="GHEA Grapalat" w:hAnsi="GHEA Grapalat" w:cs="Sylfaen"/>
                <w:b/>
                <w:lang w:val="nb-NO"/>
              </w:rPr>
              <w:t>Ր</w:t>
            </w:r>
            <w:r w:rsidRPr="00A56888">
              <w:rPr>
                <w:rFonts w:ascii="GHEA Grapalat" w:hAnsi="GHEA Grapalat"/>
                <w:b/>
                <w:lang w:val="nb-NO"/>
              </w:rPr>
              <w:t xml:space="preserve"> </w:t>
            </w:r>
            <w:r w:rsidRPr="00A56888">
              <w:rPr>
                <w:rFonts w:ascii="GHEA Grapalat" w:hAnsi="GHEA Grapalat" w:cs="Sylfaen"/>
                <w:b/>
                <w:lang w:val="nb-NO"/>
              </w:rPr>
              <w:t>Ո</w:t>
            </w:r>
            <w:r w:rsidRPr="00A56888">
              <w:rPr>
                <w:rFonts w:ascii="GHEA Grapalat" w:hAnsi="GHEA Grapalat"/>
                <w:b/>
                <w:lang w:val="nb-NO"/>
              </w:rPr>
              <w:t xml:space="preserve"> </w:t>
            </w:r>
            <w:r w:rsidRPr="00A56888">
              <w:rPr>
                <w:rFonts w:ascii="GHEA Grapalat" w:hAnsi="GHEA Grapalat" w:cs="Sylfaen"/>
                <w:b/>
                <w:lang w:val="nb-NO"/>
              </w:rPr>
              <w:t>Ղ</w:t>
            </w:r>
          </w:p>
          <w:p w14:paraId="40767EA3" w14:textId="77777777" w:rsidR="001735A6" w:rsidRPr="00A56888" w:rsidRDefault="001735A6" w:rsidP="001F5A77">
            <w:pPr>
              <w:spacing w:line="360" w:lineRule="auto"/>
              <w:jc w:val="center"/>
              <w:rPr>
                <w:rFonts w:ascii="GHEA Grapalat" w:hAnsi="GHEA Grapalat"/>
                <w:b/>
                <w:sz w:val="20"/>
                <w:lang w:val="nb-NO"/>
              </w:rPr>
            </w:pPr>
          </w:p>
          <w:p w14:paraId="1CE51C1E" w14:textId="77777777" w:rsidR="001735A6" w:rsidRPr="00A56888" w:rsidRDefault="001735A6" w:rsidP="001F5A77">
            <w:pPr>
              <w:rPr>
                <w:rFonts w:ascii="GHEA Grapalat" w:hAnsi="GHEA Grapalat"/>
                <w:sz w:val="20"/>
                <w:lang w:val="pt-BR"/>
              </w:rPr>
            </w:pPr>
            <w:r w:rsidRPr="00A56888">
              <w:rPr>
                <w:rFonts w:ascii="GHEA Grapalat" w:hAnsi="GHEA Grapalat"/>
                <w:sz w:val="20"/>
                <w:lang w:val="pt-BR"/>
              </w:rPr>
              <w:t xml:space="preserve">       </w:t>
            </w:r>
          </w:p>
          <w:p w14:paraId="1C7469C4" w14:textId="77777777" w:rsidR="001735A6" w:rsidRPr="00A56888" w:rsidRDefault="001735A6" w:rsidP="001F5A77">
            <w:pPr>
              <w:rPr>
                <w:rFonts w:ascii="GHEA Grapalat" w:hAnsi="GHEA Grapalat"/>
                <w:sz w:val="20"/>
                <w:lang w:val="pt-BR"/>
              </w:rPr>
            </w:pPr>
          </w:p>
          <w:p w14:paraId="390A46E4" w14:textId="77777777" w:rsidR="001735A6" w:rsidRPr="00A56888" w:rsidRDefault="001735A6" w:rsidP="001F5A77">
            <w:pPr>
              <w:rPr>
                <w:rFonts w:ascii="GHEA Grapalat" w:hAnsi="GHEA Grapalat"/>
                <w:sz w:val="20"/>
                <w:lang w:val="pt-BR"/>
              </w:rPr>
            </w:pPr>
          </w:p>
          <w:p w14:paraId="0C9DB24D" w14:textId="4746666F" w:rsidR="001735A6" w:rsidRPr="00A56888" w:rsidRDefault="0071173F" w:rsidP="001F5A77">
            <w:pPr>
              <w:rPr>
                <w:rFonts w:ascii="GHEA Grapalat" w:hAnsi="GHEA Grapalat" w:cs="Sylfaen"/>
                <w:bCs/>
                <w:sz w:val="22"/>
                <w:szCs w:val="22"/>
                <w:lang w:val="pt-BR"/>
              </w:rPr>
            </w:pPr>
            <w:proofErr w:type="gramStart"/>
            <w:r w:rsidRPr="00A56888">
              <w:rPr>
                <w:rFonts w:ascii="GHEA Grapalat" w:hAnsi="GHEA Grapalat" w:cs="Sylfaen"/>
                <w:bCs/>
                <w:sz w:val="22"/>
                <w:szCs w:val="22"/>
              </w:rPr>
              <w:t>էլ</w:t>
            </w:r>
            <w:proofErr w:type="gramEnd"/>
            <w:r w:rsidRPr="00A56888">
              <w:rPr>
                <w:rFonts w:ascii="GHEA Grapalat" w:hAnsi="GHEA Grapalat" w:cs="Sylfaen"/>
                <w:bCs/>
                <w:sz w:val="22"/>
                <w:szCs w:val="22"/>
                <w:lang w:val="pt-BR"/>
              </w:rPr>
              <w:t xml:space="preserve">. </w:t>
            </w:r>
            <w:r w:rsidRPr="00A56888">
              <w:rPr>
                <w:rFonts w:ascii="GHEA Grapalat" w:hAnsi="GHEA Grapalat" w:cs="Sylfaen"/>
                <w:bCs/>
                <w:sz w:val="22"/>
                <w:szCs w:val="22"/>
              </w:rPr>
              <w:t>փոստ</w:t>
            </w:r>
            <w:r w:rsidRPr="00A56888">
              <w:rPr>
                <w:rFonts w:ascii="GHEA Grapalat" w:hAnsi="GHEA Grapalat" w:cs="Sylfaen"/>
                <w:bCs/>
                <w:sz w:val="22"/>
                <w:szCs w:val="22"/>
                <w:lang w:val="pt-BR"/>
              </w:rPr>
              <w:t xml:space="preserve">   </w:t>
            </w:r>
          </w:p>
          <w:p w14:paraId="72D47F4C" w14:textId="77777777" w:rsidR="0071173F" w:rsidRPr="00A56888" w:rsidRDefault="0071173F" w:rsidP="001F5A77">
            <w:pPr>
              <w:rPr>
                <w:rFonts w:ascii="GHEA Grapalat" w:hAnsi="GHEA Grapalat" w:cs="Sylfaen"/>
                <w:bCs/>
                <w:sz w:val="20"/>
                <w:lang w:val="pt-BR"/>
              </w:rPr>
            </w:pPr>
          </w:p>
          <w:p w14:paraId="18CDDB2A" w14:textId="77777777" w:rsidR="001735A6" w:rsidRPr="00A56888" w:rsidRDefault="001735A6" w:rsidP="001F5A77">
            <w:pPr>
              <w:rPr>
                <w:rFonts w:ascii="GHEA Grapalat" w:hAnsi="GHEA Grapalat" w:cs="Sylfaen"/>
                <w:bCs/>
                <w:sz w:val="20"/>
                <w:lang w:val="pt-BR"/>
              </w:rPr>
            </w:pPr>
          </w:p>
          <w:p w14:paraId="2C5D8DA9" w14:textId="77777777" w:rsidR="001735A6" w:rsidRPr="00A56888" w:rsidRDefault="001735A6" w:rsidP="001F5A77">
            <w:pPr>
              <w:rPr>
                <w:rFonts w:ascii="GHEA Grapalat" w:hAnsi="GHEA Grapalat"/>
                <w:sz w:val="20"/>
                <w:lang w:val="pt-BR"/>
              </w:rPr>
            </w:pPr>
            <w:r w:rsidRPr="00A56888">
              <w:rPr>
                <w:rFonts w:ascii="GHEA Grapalat" w:hAnsi="GHEA Grapalat"/>
                <w:sz w:val="20"/>
                <w:lang w:val="pt-BR"/>
              </w:rPr>
              <w:t xml:space="preserve">         --------------------------------------------</w:t>
            </w:r>
          </w:p>
          <w:p w14:paraId="1C10571A" w14:textId="77777777" w:rsidR="001735A6" w:rsidRPr="00A56888" w:rsidRDefault="001735A6" w:rsidP="001F5A77">
            <w:pPr>
              <w:rPr>
                <w:rFonts w:ascii="GHEA Grapalat" w:hAnsi="GHEA Grapalat"/>
                <w:sz w:val="16"/>
                <w:szCs w:val="16"/>
                <w:lang w:val="pt-BR"/>
              </w:rPr>
            </w:pPr>
            <w:r w:rsidRPr="00A56888">
              <w:rPr>
                <w:rFonts w:ascii="GHEA Grapalat" w:hAnsi="GHEA Grapalat"/>
                <w:sz w:val="20"/>
                <w:lang w:val="pt-BR"/>
              </w:rPr>
              <w:t xml:space="preserve">                       </w:t>
            </w:r>
            <w:r w:rsidRPr="00A56888">
              <w:rPr>
                <w:rFonts w:ascii="GHEA Grapalat" w:hAnsi="GHEA Grapalat"/>
                <w:sz w:val="16"/>
                <w:szCs w:val="16"/>
                <w:lang w:val="pt-BR"/>
              </w:rPr>
              <w:t>(</w:t>
            </w:r>
            <w:r w:rsidRPr="00A56888">
              <w:rPr>
                <w:rFonts w:ascii="GHEA Grapalat" w:hAnsi="GHEA Grapalat" w:cs="Sylfaen"/>
                <w:sz w:val="16"/>
                <w:szCs w:val="16"/>
                <w:lang w:val="pt-BR"/>
              </w:rPr>
              <w:t>ստորագրություն</w:t>
            </w:r>
            <w:r w:rsidRPr="00A56888">
              <w:rPr>
                <w:rFonts w:ascii="GHEA Grapalat" w:hAnsi="GHEA Grapalat"/>
                <w:sz w:val="16"/>
                <w:szCs w:val="16"/>
                <w:lang w:val="pt-BR"/>
              </w:rPr>
              <w:t>)</w:t>
            </w:r>
          </w:p>
          <w:p w14:paraId="39EA3798" w14:textId="77777777" w:rsidR="001735A6" w:rsidRPr="00A56888" w:rsidRDefault="001735A6" w:rsidP="001F5A77">
            <w:pPr>
              <w:rPr>
                <w:rFonts w:ascii="GHEA Grapalat" w:hAnsi="GHEA Grapalat"/>
                <w:sz w:val="16"/>
                <w:szCs w:val="16"/>
                <w:lang w:val="pt-BR"/>
              </w:rPr>
            </w:pPr>
            <w:r w:rsidRPr="00A56888">
              <w:rPr>
                <w:rFonts w:ascii="GHEA Grapalat" w:hAnsi="GHEA Grapalat"/>
                <w:sz w:val="16"/>
                <w:szCs w:val="16"/>
                <w:lang w:val="pt-BR"/>
              </w:rPr>
              <w:t xml:space="preserve">                                  </w:t>
            </w:r>
          </w:p>
          <w:p w14:paraId="69639011" w14:textId="77777777" w:rsidR="001735A6" w:rsidRPr="00A56888" w:rsidRDefault="001735A6" w:rsidP="001F5A77">
            <w:pPr>
              <w:rPr>
                <w:rFonts w:ascii="GHEA Grapalat" w:hAnsi="GHEA Grapalat"/>
                <w:sz w:val="16"/>
                <w:szCs w:val="16"/>
                <w:lang w:val="pt-BR"/>
              </w:rPr>
            </w:pPr>
            <w:r w:rsidRPr="00A56888">
              <w:rPr>
                <w:rFonts w:ascii="GHEA Grapalat" w:hAnsi="GHEA Grapalat"/>
                <w:sz w:val="16"/>
                <w:szCs w:val="16"/>
                <w:lang w:val="pt-BR"/>
              </w:rPr>
              <w:t xml:space="preserve">                                        </w:t>
            </w:r>
            <w:r w:rsidRPr="00A56888">
              <w:rPr>
                <w:rFonts w:ascii="GHEA Grapalat" w:hAnsi="GHEA Grapalat" w:cs="Sylfaen"/>
                <w:sz w:val="16"/>
                <w:szCs w:val="16"/>
                <w:lang w:val="pt-BR"/>
              </w:rPr>
              <w:t>Կ</w:t>
            </w:r>
            <w:r w:rsidRPr="00A56888">
              <w:rPr>
                <w:rFonts w:ascii="GHEA Grapalat" w:hAnsi="GHEA Grapalat"/>
                <w:sz w:val="16"/>
                <w:szCs w:val="16"/>
                <w:lang w:val="pt-BR"/>
              </w:rPr>
              <w:t>.</w:t>
            </w:r>
            <w:r w:rsidRPr="00A56888">
              <w:rPr>
                <w:rFonts w:ascii="GHEA Grapalat" w:hAnsi="GHEA Grapalat" w:cs="Sylfaen"/>
                <w:sz w:val="16"/>
                <w:szCs w:val="16"/>
                <w:lang w:val="pt-BR"/>
              </w:rPr>
              <w:t>Տ</w:t>
            </w:r>
            <w:r w:rsidRPr="00A56888">
              <w:rPr>
                <w:rFonts w:ascii="GHEA Grapalat" w:hAnsi="GHEA Grapalat"/>
                <w:sz w:val="16"/>
                <w:szCs w:val="16"/>
                <w:lang w:val="pt-BR"/>
              </w:rPr>
              <w:t>.</w:t>
            </w:r>
          </w:p>
          <w:p w14:paraId="2B9AD1D1" w14:textId="77777777" w:rsidR="001735A6" w:rsidRPr="00A56888" w:rsidRDefault="001735A6" w:rsidP="001F5A77">
            <w:pPr>
              <w:rPr>
                <w:rFonts w:ascii="GHEA Grapalat" w:hAnsi="GHEA Grapalat"/>
                <w:sz w:val="20"/>
                <w:lang w:val="pt-BR"/>
              </w:rPr>
            </w:pPr>
          </w:p>
          <w:p w14:paraId="6D6FF925" w14:textId="77777777" w:rsidR="001735A6" w:rsidRPr="00A56888" w:rsidRDefault="001735A6" w:rsidP="001F5A77">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5D2471AE" w14:textId="77777777" w:rsidR="0071173F" w:rsidRDefault="007678FA" w:rsidP="007678FA">
      <w:pPr>
        <w:jc w:val="right"/>
        <w:rPr>
          <w:rFonts w:ascii="GHEA Grapalat" w:hAnsi="GHEA Grapalat"/>
          <w:i/>
          <w:sz w:val="18"/>
          <w:lang w:val="hy-AM"/>
        </w:rPr>
      </w:pPr>
      <w:r w:rsidRPr="00064ADD">
        <w:rPr>
          <w:rFonts w:ascii="GHEA Grapalat" w:hAnsi="GHEA Grapalat"/>
          <w:i/>
          <w:sz w:val="18"/>
          <w:lang w:val="hy-AM"/>
        </w:rPr>
        <w:br w:type="page"/>
      </w:r>
    </w:p>
    <w:p w14:paraId="5D84EF57" w14:textId="77777777" w:rsidR="00A064C6" w:rsidRDefault="00A064C6" w:rsidP="0071173F">
      <w:pPr>
        <w:jc w:val="right"/>
        <w:rPr>
          <w:rFonts w:ascii="GHEA Grapalat" w:hAnsi="GHEA Grapalat"/>
          <w:i/>
          <w:sz w:val="18"/>
          <w:lang w:val="hy-AM"/>
        </w:rPr>
      </w:pPr>
    </w:p>
    <w:p w14:paraId="228B82F0" w14:textId="77777777" w:rsidR="00A2608F" w:rsidRPr="00712340" w:rsidRDefault="00A2608F" w:rsidP="00A2608F">
      <w:pPr>
        <w:jc w:val="right"/>
        <w:rPr>
          <w:rFonts w:ascii="GHEA Grapalat" w:hAnsi="GHEA Grapalat"/>
          <w:i/>
          <w:sz w:val="18"/>
          <w:lang w:val="hy-AM"/>
        </w:rPr>
      </w:pPr>
      <w:r w:rsidRPr="00712340">
        <w:rPr>
          <w:rFonts w:ascii="GHEA Grapalat" w:hAnsi="GHEA Grapalat"/>
          <w:i/>
          <w:sz w:val="18"/>
          <w:lang w:val="hy-AM"/>
        </w:rPr>
        <w:t>Հավելված N 2</w:t>
      </w:r>
    </w:p>
    <w:p w14:paraId="5D2AEF4D" w14:textId="77777777" w:rsidR="00A2608F" w:rsidRPr="00712340" w:rsidRDefault="00A2608F" w:rsidP="00A2608F">
      <w:pPr>
        <w:jc w:val="right"/>
        <w:rPr>
          <w:rFonts w:ascii="GHEA Grapalat" w:hAnsi="GHEA Grapalat"/>
          <w:i/>
          <w:sz w:val="18"/>
          <w:lang w:val="hy-AM"/>
        </w:rPr>
      </w:pPr>
      <w:r w:rsidRPr="00712340">
        <w:rPr>
          <w:rFonts w:ascii="GHEA Grapalat" w:hAnsi="GHEA Grapalat"/>
          <w:i/>
          <w:sz w:val="18"/>
          <w:lang w:val="hy-AM"/>
        </w:rPr>
        <w:t>«         »              20</w:t>
      </w:r>
      <w:r w:rsidRPr="00EF63B0">
        <w:rPr>
          <w:rFonts w:ascii="GHEA Grapalat" w:hAnsi="GHEA Grapalat"/>
          <w:i/>
          <w:sz w:val="18"/>
          <w:lang w:val="hy-AM"/>
        </w:rPr>
        <w:t>2</w:t>
      </w:r>
      <w:r>
        <w:rPr>
          <w:rFonts w:ascii="GHEA Grapalat" w:hAnsi="GHEA Grapalat"/>
          <w:i/>
          <w:sz w:val="18"/>
          <w:lang w:val="nb-NO"/>
        </w:rPr>
        <w:t>5</w:t>
      </w:r>
      <w:r w:rsidRPr="008652EB">
        <w:rPr>
          <w:rFonts w:ascii="GHEA Grapalat" w:hAnsi="GHEA Grapalat"/>
          <w:i/>
          <w:sz w:val="18"/>
          <w:lang w:val="nb-NO"/>
        </w:rPr>
        <w:t xml:space="preserve"> </w:t>
      </w:r>
      <w:r w:rsidRPr="00712340">
        <w:rPr>
          <w:rFonts w:ascii="GHEA Grapalat" w:hAnsi="GHEA Grapalat"/>
          <w:i/>
          <w:sz w:val="18"/>
          <w:lang w:val="hy-AM"/>
        </w:rPr>
        <w:t xml:space="preserve">թ. կնքված </w:t>
      </w:r>
    </w:p>
    <w:p w14:paraId="532B4D11" w14:textId="410CB279" w:rsidR="00A2608F" w:rsidRPr="00712340" w:rsidRDefault="00A2608F" w:rsidP="00A2608F">
      <w:pPr>
        <w:jc w:val="right"/>
        <w:rPr>
          <w:rFonts w:ascii="GHEA Grapalat" w:hAnsi="GHEA Grapalat"/>
          <w:i/>
          <w:sz w:val="18"/>
          <w:lang w:val="hy-AM"/>
        </w:rPr>
      </w:pPr>
      <w:r w:rsidRPr="00712340">
        <w:rPr>
          <w:rFonts w:ascii="GHEA Grapalat" w:hAnsi="GHEA Grapalat"/>
          <w:i/>
          <w:sz w:val="18"/>
          <w:lang w:val="hy-AM"/>
        </w:rPr>
        <w:t xml:space="preserve">                   </w:t>
      </w:r>
      <w:r w:rsidRPr="009E67B5">
        <w:rPr>
          <w:rFonts w:ascii="GHEA Grapalat" w:hAnsi="GHEA Grapalat"/>
          <w:b/>
          <w:i/>
          <w:sz w:val="20"/>
          <w:lang w:val="hy-AM"/>
        </w:rPr>
        <w:t>« ԵՔԼ–ԳՀԾՁԲ-</w:t>
      </w:r>
      <w:r w:rsidR="0097605A">
        <w:rPr>
          <w:rFonts w:ascii="GHEA Grapalat" w:hAnsi="GHEA Grapalat"/>
          <w:b/>
          <w:i/>
          <w:sz w:val="20"/>
          <w:lang w:val="hy-AM"/>
        </w:rPr>
        <w:t>26/8</w:t>
      </w:r>
      <w:r w:rsidRPr="009E67B5">
        <w:rPr>
          <w:rFonts w:ascii="GHEA Grapalat" w:hAnsi="GHEA Grapalat"/>
          <w:b/>
          <w:i/>
          <w:sz w:val="20"/>
          <w:lang w:val="hy-AM"/>
        </w:rPr>
        <w:t>»</w:t>
      </w:r>
      <w:r w:rsidRPr="009E67B5">
        <w:rPr>
          <w:rFonts w:ascii="GHEA Grapalat" w:hAnsi="GHEA Grapalat"/>
          <w:i/>
          <w:sz w:val="20"/>
          <w:lang w:val="hy-AM"/>
        </w:rPr>
        <w:t xml:space="preserve">   </w:t>
      </w:r>
      <w:r w:rsidRPr="00712340">
        <w:rPr>
          <w:rFonts w:ascii="GHEA Grapalat" w:hAnsi="GHEA Grapalat"/>
          <w:i/>
          <w:sz w:val="18"/>
          <w:lang w:val="hy-AM"/>
        </w:rPr>
        <w:t>ծածկագրով պայմանագրի</w:t>
      </w:r>
    </w:p>
    <w:p w14:paraId="3F3854D3" w14:textId="77777777" w:rsidR="00A2608F" w:rsidRPr="00EF63B0" w:rsidRDefault="00A2608F" w:rsidP="00A2608F">
      <w:pPr>
        <w:tabs>
          <w:tab w:val="left" w:pos="9540"/>
        </w:tabs>
        <w:rPr>
          <w:rFonts w:ascii="GHEA Grapalat" w:hAnsi="GHEA Grapalat"/>
          <w:sz w:val="20"/>
          <w:lang w:val="hy-AM"/>
        </w:rPr>
      </w:pPr>
    </w:p>
    <w:p w14:paraId="110A84A3" w14:textId="77777777" w:rsidR="001F5A77" w:rsidRPr="000D0EF0" w:rsidRDefault="001F5A77" w:rsidP="001F5A77">
      <w:pPr>
        <w:jc w:val="center"/>
        <w:rPr>
          <w:rFonts w:ascii="GHEA Grapalat" w:hAnsi="GHEA Grapalat"/>
          <w:sz w:val="20"/>
        </w:rPr>
      </w:pP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cs="Sylfaen"/>
          <w:b/>
          <w:sz w:val="22"/>
          <w:szCs w:val="22"/>
        </w:rPr>
        <w:softHyphen/>
      </w:r>
      <w:r w:rsidRPr="000D0EF0">
        <w:rPr>
          <w:rFonts w:ascii="GHEA Grapalat" w:hAnsi="GHEA Grapalat"/>
          <w:sz w:val="20"/>
        </w:rPr>
        <w:t>ՎՃԱՐՄԱՆ ԺԱՄԱՆԱԿԱՑՈՒՅՑ*</w:t>
      </w:r>
    </w:p>
    <w:p w14:paraId="5B8F2493" w14:textId="77777777" w:rsidR="001F5A77" w:rsidRPr="000D0EF0" w:rsidRDefault="001F5A77" w:rsidP="001F5A77">
      <w:pPr>
        <w:jc w:val="right"/>
        <w:rPr>
          <w:rFonts w:ascii="GHEA Grapalat" w:hAnsi="GHEA Grapalat"/>
          <w:sz w:val="20"/>
        </w:rPr>
      </w:pPr>
      <w:r w:rsidRPr="000D0EF0">
        <w:rPr>
          <w:rFonts w:ascii="GHEA Grapalat" w:hAnsi="GHEA Grapalat"/>
          <w:sz w:val="20"/>
        </w:rPr>
        <w:t xml:space="preserve">                                                                                                                                                                                                            </w:t>
      </w:r>
      <w:r w:rsidRPr="000D0EF0">
        <w:rPr>
          <w:rFonts w:ascii="GHEA Grapalat" w:hAnsi="GHEA Grapalat" w:cs="Sylfaen"/>
          <w:sz w:val="18"/>
        </w:rPr>
        <w:t>ՀՀ</w:t>
      </w:r>
      <w:r w:rsidRPr="000D0EF0">
        <w:rPr>
          <w:rFonts w:ascii="GHEA Grapalat" w:hAnsi="GHEA Grapalat" w:cs="Sylfaen"/>
          <w:sz w:val="18"/>
          <w:lang w:val="es-ES"/>
        </w:rPr>
        <w:t xml:space="preserve"> </w:t>
      </w:r>
      <w:r w:rsidRPr="000D0EF0">
        <w:rPr>
          <w:rFonts w:ascii="GHEA Grapalat" w:hAnsi="GHEA Grapalat" w:cs="Sylfaen"/>
          <w:sz w:val="18"/>
        </w:rPr>
        <w:t>դրամ</w:t>
      </w:r>
    </w:p>
    <w:tbl>
      <w:tblPr>
        <w:tblW w:w="11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8"/>
        <w:gridCol w:w="1998"/>
        <w:gridCol w:w="3115"/>
        <w:gridCol w:w="3558"/>
        <w:gridCol w:w="791"/>
      </w:tblGrid>
      <w:tr w:rsidR="001F5A77" w:rsidRPr="000D0EF0" w14:paraId="12D129AC" w14:textId="77777777" w:rsidTr="001F5A77">
        <w:trPr>
          <w:trHeight w:val="248"/>
        </w:trPr>
        <w:tc>
          <w:tcPr>
            <w:tcW w:w="11050" w:type="dxa"/>
            <w:gridSpan w:val="5"/>
          </w:tcPr>
          <w:p w14:paraId="1D7B008F" w14:textId="77777777" w:rsidR="001F5A77" w:rsidRPr="000D0EF0" w:rsidRDefault="001F5A77" w:rsidP="001F5A77">
            <w:pPr>
              <w:jc w:val="center"/>
              <w:rPr>
                <w:rFonts w:ascii="GHEA Grapalat" w:hAnsi="GHEA Grapalat"/>
                <w:sz w:val="18"/>
                <w:lang w:val="es-ES"/>
              </w:rPr>
            </w:pPr>
            <w:r w:rsidRPr="000D0EF0">
              <w:rPr>
                <w:rFonts w:ascii="GHEA Grapalat" w:hAnsi="GHEA Grapalat"/>
                <w:sz w:val="18"/>
                <w:lang w:val="es-ES"/>
              </w:rPr>
              <w:t>Ծառայության</w:t>
            </w:r>
          </w:p>
        </w:tc>
      </w:tr>
      <w:tr w:rsidR="001F5A77" w:rsidRPr="00E10E03" w14:paraId="4CD3FC62" w14:textId="77777777" w:rsidTr="001F5A77">
        <w:trPr>
          <w:trHeight w:val="1957"/>
        </w:trPr>
        <w:tc>
          <w:tcPr>
            <w:tcW w:w="1494" w:type="dxa"/>
            <w:vAlign w:val="center"/>
          </w:tcPr>
          <w:p w14:paraId="7D38560A" w14:textId="77777777" w:rsidR="001F5A77" w:rsidRPr="00952CAF" w:rsidRDefault="001F5A77" w:rsidP="001F5A77">
            <w:pPr>
              <w:jc w:val="center"/>
              <w:rPr>
                <w:rFonts w:ascii="GHEA Grapalat" w:hAnsi="GHEA Grapalat"/>
                <w:sz w:val="20"/>
                <w:szCs w:val="20"/>
              </w:rPr>
            </w:pPr>
            <w:r w:rsidRPr="00952CAF">
              <w:rPr>
                <w:rFonts w:ascii="GHEA Grapalat" w:hAnsi="GHEA Grapalat"/>
                <w:sz w:val="20"/>
                <w:szCs w:val="20"/>
              </w:rPr>
              <w:t>հրավերով նախատեսված չափաբաժնի համարը</w:t>
            </w:r>
          </w:p>
        </w:tc>
        <w:tc>
          <w:tcPr>
            <w:tcW w:w="2006" w:type="dxa"/>
            <w:vAlign w:val="center"/>
          </w:tcPr>
          <w:p w14:paraId="7549C46D" w14:textId="77777777" w:rsidR="001F5A77" w:rsidRPr="00952CAF" w:rsidRDefault="001F5A77" w:rsidP="001F5A77">
            <w:pPr>
              <w:jc w:val="center"/>
              <w:rPr>
                <w:rFonts w:ascii="GHEA Grapalat" w:hAnsi="GHEA Grapalat"/>
                <w:sz w:val="20"/>
                <w:szCs w:val="20"/>
              </w:rPr>
            </w:pPr>
            <w:r w:rsidRPr="00952CAF">
              <w:rPr>
                <w:rFonts w:ascii="GHEA Grapalat" w:hAnsi="GHEA Grapalat"/>
                <w:sz w:val="20"/>
                <w:szCs w:val="20"/>
              </w:rPr>
              <w:t>գնումների պլանով նախատեսված միջանցիկ ծածկագիրը` ըստ ԳՄԱ դասակարգման (CPV)</w:t>
            </w:r>
          </w:p>
        </w:tc>
        <w:tc>
          <w:tcPr>
            <w:tcW w:w="3150" w:type="dxa"/>
            <w:vAlign w:val="center"/>
          </w:tcPr>
          <w:p w14:paraId="2A01811C" w14:textId="77777777" w:rsidR="001F5A77" w:rsidRPr="00952CAF" w:rsidRDefault="001F5A77" w:rsidP="001F5A77">
            <w:pPr>
              <w:jc w:val="center"/>
              <w:rPr>
                <w:rFonts w:ascii="GHEA Grapalat" w:hAnsi="GHEA Grapalat"/>
                <w:sz w:val="20"/>
                <w:szCs w:val="20"/>
              </w:rPr>
            </w:pPr>
            <w:r w:rsidRPr="00952CAF">
              <w:rPr>
                <w:rFonts w:ascii="GHEA Grapalat" w:hAnsi="GHEA Grapalat"/>
                <w:sz w:val="20"/>
                <w:szCs w:val="20"/>
              </w:rPr>
              <w:t>անվանումը</w:t>
            </w:r>
          </w:p>
        </w:tc>
        <w:tc>
          <w:tcPr>
            <w:tcW w:w="4400" w:type="dxa"/>
            <w:gridSpan w:val="2"/>
            <w:vAlign w:val="center"/>
          </w:tcPr>
          <w:p w14:paraId="16C2DE39" w14:textId="5997418B" w:rsidR="001F5A77" w:rsidRPr="00952CAF" w:rsidRDefault="001F5A77" w:rsidP="00827255">
            <w:pPr>
              <w:jc w:val="both"/>
              <w:rPr>
                <w:rFonts w:ascii="GHEA Grapalat" w:hAnsi="GHEA Grapalat"/>
                <w:sz w:val="20"/>
                <w:szCs w:val="20"/>
              </w:rPr>
            </w:pPr>
            <w:r w:rsidRPr="00952CAF">
              <w:rPr>
                <w:rFonts w:ascii="GHEA Grapalat" w:hAnsi="GHEA Grapalat"/>
                <w:sz w:val="20"/>
                <w:szCs w:val="20"/>
              </w:rPr>
              <w:t>դիմաց վճարումները նախատեսվում է իրականացնել 202</w:t>
            </w:r>
            <w:r w:rsidR="00827255">
              <w:rPr>
                <w:rFonts w:ascii="GHEA Grapalat" w:hAnsi="GHEA Grapalat"/>
                <w:sz w:val="20"/>
                <w:szCs w:val="20"/>
                <w:lang w:val="hy-AM"/>
              </w:rPr>
              <w:t>6</w:t>
            </w:r>
            <w:r w:rsidRPr="00952CAF">
              <w:rPr>
                <w:rFonts w:ascii="GHEA Grapalat" w:hAnsi="GHEA Grapalat"/>
                <w:sz w:val="20"/>
                <w:szCs w:val="20"/>
              </w:rPr>
              <w:t>թ-ին`</w:t>
            </w:r>
          </w:p>
        </w:tc>
      </w:tr>
      <w:tr w:rsidR="001F5A77" w:rsidRPr="000D0EF0" w14:paraId="38AB2872" w14:textId="77777777" w:rsidTr="001F5A77">
        <w:trPr>
          <w:trHeight w:val="1057"/>
        </w:trPr>
        <w:tc>
          <w:tcPr>
            <w:tcW w:w="1494" w:type="dxa"/>
            <w:vAlign w:val="center"/>
          </w:tcPr>
          <w:p w14:paraId="7B8626F8" w14:textId="77777777" w:rsidR="001F5A77" w:rsidRPr="00952CAF" w:rsidRDefault="001F5A77" w:rsidP="001F5A77">
            <w:pPr>
              <w:jc w:val="center"/>
              <w:rPr>
                <w:rFonts w:ascii="GHEA Grapalat" w:hAnsi="GHEA Grapalat"/>
                <w:sz w:val="20"/>
                <w:szCs w:val="20"/>
              </w:rPr>
            </w:pPr>
            <w:r w:rsidRPr="00952CAF">
              <w:rPr>
                <w:rFonts w:ascii="GHEA Grapalat" w:hAnsi="GHEA Grapalat"/>
                <w:sz w:val="20"/>
                <w:szCs w:val="20"/>
              </w:rPr>
              <w:t>1</w:t>
            </w:r>
          </w:p>
        </w:tc>
        <w:tc>
          <w:tcPr>
            <w:tcW w:w="2006" w:type="dxa"/>
            <w:vAlign w:val="center"/>
          </w:tcPr>
          <w:p w14:paraId="64920375" w14:textId="77777777" w:rsidR="001F5A77" w:rsidRPr="00952CAF" w:rsidRDefault="001F5A77" w:rsidP="001F5A77">
            <w:pPr>
              <w:jc w:val="center"/>
              <w:rPr>
                <w:rFonts w:ascii="GHEA Grapalat" w:hAnsi="GHEA Grapalat"/>
                <w:sz w:val="20"/>
                <w:szCs w:val="20"/>
              </w:rPr>
            </w:pPr>
            <w:r w:rsidRPr="00952CAF">
              <w:rPr>
                <w:rFonts w:ascii="GHEA Grapalat" w:hAnsi="GHEA Grapalat"/>
                <w:sz w:val="20"/>
                <w:szCs w:val="20"/>
              </w:rPr>
              <w:t>50231200</w:t>
            </w:r>
          </w:p>
        </w:tc>
        <w:tc>
          <w:tcPr>
            <w:tcW w:w="3150" w:type="dxa"/>
            <w:vAlign w:val="center"/>
          </w:tcPr>
          <w:p w14:paraId="509B9A03" w14:textId="77777777" w:rsidR="001F5A77" w:rsidRPr="00952CAF" w:rsidRDefault="001F5A77" w:rsidP="001F5A77">
            <w:pPr>
              <w:jc w:val="center"/>
              <w:rPr>
                <w:rFonts w:ascii="GHEA Grapalat" w:hAnsi="GHEA Grapalat"/>
                <w:sz w:val="20"/>
                <w:szCs w:val="20"/>
              </w:rPr>
            </w:pPr>
            <w:r w:rsidRPr="00952CAF">
              <w:rPr>
                <w:rFonts w:ascii="GHEA Grapalat" w:hAnsi="GHEA Grapalat"/>
                <w:sz w:val="20"/>
                <w:szCs w:val="20"/>
              </w:rPr>
              <w:t>Հենասյան հիմքի վերականգնում (գրունտի քանդումով )</w:t>
            </w:r>
          </w:p>
        </w:tc>
        <w:tc>
          <w:tcPr>
            <w:tcW w:w="3599" w:type="dxa"/>
          </w:tcPr>
          <w:p w14:paraId="7C703E40" w14:textId="77777777" w:rsidR="001F5A77" w:rsidRPr="00952CAF" w:rsidRDefault="001F5A77" w:rsidP="001F5A77">
            <w:pPr>
              <w:jc w:val="center"/>
              <w:rPr>
                <w:rFonts w:ascii="GHEA Grapalat" w:hAnsi="GHEA Grapalat"/>
                <w:sz w:val="20"/>
                <w:szCs w:val="20"/>
              </w:rPr>
            </w:pPr>
            <w:r w:rsidRPr="00952CAF">
              <w:rPr>
                <w:rFonts w:ascii="GHEA Grapalat" w:hAnsi="GHEA Grapalat"/>
                <w:sz w:val="20"/>
                <w:szCs w:val="20"/>
              </w:rPr>
              <w:t>Վճարումն իրականացվում է ծառայությունը Պատվիրատուի կողմից ընդունվելու  պահից` 5(հինգ) աշխատանքային օրվա ընթացքում:</w:t>
            </w:r>
          </w:p>
        </w:tc>
        <w:tc>
          <w:tcPr>
            <w:tcW w:w="801" w:type="dxa"/>
            <w:vAlign w:val="center"/>
          </w:tcPr>
          <w:p w14:paraId="7911234B" w14:textId="77777777" w:rsidR="001F5A77" w:rsidRPr="00952CAF" w:rsidRDefault="001F5A77" w:rsidP="001F5A77">
            <w:pPr>
              <w:jc w:val="center"/>
              <w:rPr>
                <w:rFonts w:ascii="GHEA Grapalat" w:hAnsi="GHEA Grapalat"/>
                <w:sz w:val="20"/>
                <w:szCs w:val="20"/>
              </w:rPr>
            </w:pPr>
          </w:p>
          <w:p w14:paraId="2183F2CD" w14:textId="77777777" w:rsidR="001F5A77" w:rsidRPr="00952CAF" w:rsidRDefault="001F5A77" w:rsidP="001F5A77">
            <w:pPr>
              <w:jc w:val="center"/>
              <w:rPr>
                <w:rFonts w:ascii="GHEA Grapalat" w:hAnsi="GHEA Grapalat"/>
                <w:sz w:val="20"/>
                <w:szCs w:val="20"/>
              </w:rPr>
            </w:pPr>
          </w:p>
          <w:p w14:paraId="5E06745E" w14:textId="77777777" w:rsidR="001F5A77" w:rsidRPr="00952CAF" w:rsidRDefault="001F5A77" w:rsidP="001F5A77">
            <w:pPr>
              <w:jc w:val="center"/>
              <w:rPr>
                <w:rFonts w:ascii="GHEA Grapalat" w:hAnsi="GHEA Grapalat"/>
                <w:sz w:val="20"/>
                <w:szCs w:val="20"/>
              </w:rPr>
            </w:pPr>
            <w:r w:rsidRPr="00952CAF">
              <w:rPr>
                <w:rFonts w:ascii="GHEA Grapalat" w:hAnsi="GHEA Grapalat"/>
                <w:sz w:val="20"/>
                <w:szCs w:val="20"/>
              </w:rPr>
              <w:t>0 %</w:t>
            </w:r>
          </w:p>
        </w:tc>
      </w:tr>
      <w:tr w:rsidR="001F5A77" w:rsidRPr="000D0EF0" w14:paraId="7D408980" w14:textId="77777777" w:rsidTr="001F5A77">
        <w:trPr>
          <w:trHeight w:val="1239"/>
        </w:trPr>
        <w:tc>
          <w:tcPr>
            <w:tcW w:w="1494" w:type="dxa"/>
            <w:vAlign w:val="center"/>
          </w:tcPr>
          <w:p w14:paraId="193B5F47" w14:textId="77777777" w:rsidR="001F5A77" w:rsidRPr="00952CAF" w:rsidRDefault="001F5A77" w:rsidP="001F5A77">
            <w:pPr>
              <w:jc w:val="center"/>
              <w:rPr>
                <w:rFonts w:ascii="GHEA Grapalat" w:hAnsi="GHEA Grapalat"/>
                <w:sz w:val="20"/>
                <w:szCs w:val="20"/>
              </w:rPr>
            </w:pPr>
            <w:r w:rsidRPr="00952CAF">
              <w:rPr>
                <w:rFonts w:ascii="GHEA Grapalat" w:hAnsi="GHEA Grapalat"/>
                <w:sz w:val="20"/>
                <w:szCs w:val="20"/>
              </w:rPr>
              <w:t>2</w:t>
            </w:r>
          </w:p>
        </w:tc>
        <w:tc>
          <w:tcPr>
            <w:tcW w:w="2006" w:type="dxa"/>
            <w:vAlign w:val="center"/>
          </w:tcPr>
          <w:p w14:paraId="15C2F3AC" w14:textId="77777777" w:rsidR="001F5A77" w:rsidRPr="00952CAF" w:rsidRDefault="001F5A77" w:rsidP="001F5A77">
            <w:pPr>
              <w:jc w:val="center"/>
              <w:rPr>
                <w:rFonts w:ascii="GHEA Grapalat" w:hAnsi="GHEA Grapalat"/>
                <w:sz w:val="20"/>
                <w:szCs w:val="20"/>
              </w:rPr>
            </w:pPr>
            <w:r w:rsidRPr="00952CAF">
              <w:rPr>
                <w:rFonts w:ascii="GHEA Grapalat" w:hAnsi="GHEA Grapalat"/>
                <w:sz w:val="20"/>
                <w:szCs w:val="20"/>
              </w:rPr>
              <w:t>50231200</w:t>
            </w:r>
          </w:p>
        </w:tc>
        <w:tc>
          <w:tcPr>
            <w:tcW w:w="3150" w:type="dxa"/>
            <w:vAlign w:val="center"/>
          </w:tcPr>
          <w:p w14:paraId="730ACEE5" w14:textId="77777777" w:rsidR="001F5A77" w:rsidRPr="00952CAF" w:rsidRDefault="001F5A77" w:rsidP="001F5A77">
            <w:pPr>
              <w:jc w:val="center"/>
              <w:rPr>
                <w:rFonts w:ascii="GHEA Grapalat" w:hAnsi="GHEA Grapalat"/>
                <w:sz w:val="20"/>
                <w:szCs w:val="20"/>
              </w:rPr>
            </w:pPr>
            <w:r w:rsidRPr="00952CAF">
              <w:rPr>
                <w:rFonts w:ascii="GHEA Grapalat" w:hAnsi="GHEA Grapalat"/>
                <w:sz w:val="20"/>
                <w:szCs w:val="20"/>
              </w:rPr>
              <w:t>Հենասյան հիմքի վերականգնում (ասֆալտի ծածկույթի և գրունտի քանդումով )</w:t>
            </w:r>
          </w:p>
        </w:tc>
        <w:tc>
          <w:tcPr>
            <w:tcW w:w="3599" w:type="dxa"/>
          </w:tcPr>
          <w:p w14:paraId="00B016FD" w14:textId="77777777" w:rsidR="001F5A77" w:rsidRPr="00952CAF" w:rsidRDefault="001F5A77" w:rsidP="001F5A77">
            <w:pPr>
              <w:jc w:val="center"/>
              <w:rPr>
                <w:rFonts w:ascii="GHEA Grapalat" w:hAnsi="GHEA Grapalat"/>
                <w:sz w:val="20"/>
                <w:szCs w:val="20"/>
              </w:rPr>
            </w:pPr>
            <w:r w:rsidRPr="00952CAF">
              <w:rPr>
                <w:rFonts w:ascii="GHEA Grapalat" w:hAnsi="GHEA Grapalat"/>
                <w:sz w:val="20"/>
                <w:szCs w:val="20"/>
              </w:rPr>
              <w:t>Վճարումն իրականացվում է ծառայությունը Պատվիրատուի կողմից ընդունվելու  պահից` 5(հինգ) աշխատանքային օրվա ընթացքում:</w:t>
            </w:r>
          </w:p>
        </w:tc>
        <w:tc>
          <w:tcPr>
            <w:tcW w:w="801" w:type="dxa"/>
            <w:vAlign w:val="center"/>
          </w:tcPr>
          <w:p w14:paraId="7E6E9BAF" w14:textId="77777777" w:rsidR="001F5A77" w:rsidRPr="00952CAF" w:rsidRDefault="001F5A77" w:rsidP="001F5A77">
            <w:pPr>
              <w:jc w:val="center"/>
              <w:rPr>
                <w:rFonts w:ascii="GHEA Grapalat" w:hAnsi="GHEA Grapalat"/>
                <w:sz w:val="20"/>
                <w:szCs w:val="20"/>
              </w:rPr>
            </w:pPr>
          </w:p>
          <w:p w14:paraId="7457761E" w14:textId="77777777" w:rsidR="001F5A77" w:rsidRPr="00952CAF" w:rsidRDefault="001F5A77" w:rsidP="001F5A77">
            <w:pPr>
              <w:jc w:val="center"/>
              <w:rPr>
                <w:rFonts w:ascii="GHEA Grapalat" w:hAnsi="GHEA Grapalat"/>
                <w:sz w:val="20"/>
                <w:szCs w:val="20"/>
              </w:rPr>
            </w:pPr>
          </w:p>
          <w:p w14:paraId="5A5B57B4" w14:textId="77777777" w:rsidR="001F5A77" w:rsidRPr="00952CAF" w:rsidRDefault="001F5A77" w:rsidP="001F5A77">
            <w:pPr>
              <w:jc w:val="center"/>
              <w:rPr>
                <w:rFonts w:ascii="GHEA Grapalat" w:hAnsi="GHEA Grapalat"/>
                <w:sz w:val="20"/>
                <w:szCs w:val="20"/>
              </w:rPr>
            </w:pPr>
            <w:r w:rsidRPr="00952CAF">
              <w:rPr>
                <w:rFonts w:ascii="GHEA Grapalat" w:hAnsi="GHEA Grapalat"/>
                <w:sz w:val="20"/>
                <w:szCs w:val="20"/>
              </w:rPr>
              <w:t>0 %</w:t>
            </w:r>
          </w:p>
        </w:tc>
      </w:tr>
      <w:tr w:rsidR="001F5A77" w:rsidRPr="000D0EF0" w14:paraId="6DB6444C" w14:textId="77777777" w:rsidTr="001F5A77">
        <w:trPr>
          <w:trHeight w:val="446"/>
        </w:trPr>
        <w:tc>
          <w:tcPr>
            <w:tcW w:w="10249" w:type="dxa"/>
            <w:gridSpan w:val="4"/>
            <w:vAlign w:val="center"/>
          </w:tcPr>
          <w:p w14:paraId="2FE7F008" w14:textId="77777777" w:rsidR="001F5A77" w:rsidRPr="00952CAF" w:rsidRDefault="001F5A77" w:rsidP="001F5A77">
            <w:pPr>
              <w:rPr>
                <w:rFonts w:ascii="GHEA Grapalat" w:hAnsi="GHEA Grapalat"/>
                <w:sz w:val="20"/>
                <w:szCs w:val="20"/>
              </w:rPr>
            </w:pPr>
            <w:r w:rsidRPr="00952CAF">
              <w:rPr>
                <w:rFonts w:ascii="GHEA Grapalat" w:hAnsi="GHEA Grapalat"/>
                <w:sz w:val="20"/>
                <w:szCs w:val="20"/>
              </w:rPr>
              <w:t>Ընդամենը</w:t>
            </w:r>
          </w:p>
        </w:tc>
        <w:tc>
          <w:tcPr>
            <w:tcW w:w="801" w:type="dxa"/>
            <w:vAlign w:val="center"/>
          </w:tcPr>
          <w:p w14:paraId="6FF0388C" w14:textId="77777777" w:rsidR="001F5A77" w:rsidRPr="00952CAF" w:rsidRDefault="001F5A77" w:rsidP="001F5A77">
            <w:pPr>
              <w:jc w:val="center"/>
              <w:rPr>
                <w:rFonts w:ascii="GHEA Grapalat" w:hAnsi="GHEA Grapalat"/>
                <w:sz w:val="20"/>
                <w:szCs w:val="20"/>
              </w:rPr>
            </w:pPr>
            <w:r w:rsidRPr="00952CAF">
              <w:rPr>
                <w:rFonts w:ascii="GHEA Grapalat" w:hAnsi="GHEA Grapalat"/>
                <w:sz w:val="20"/>
                <w:szCs w:val="20"/>
              </w:rPr>
              <w:t>0 %</w:t>
            </w:r>
          </w:p>
        </w:tc>
      </w:tr>
    </w:tbl>
    <w:p w14:paraId="0467181E" w14:textId="77777777" w:rsidR="001F5A77" w:rsidRPr="000D0EF0" w:rsidRDefault="001F5A77" w:rsidP="001F5A77">
      <w:pPr>
        <w:rPr>
          <w:rFonts w:ascii="GHEA Grapalat" w:hAnsi="GHEA Grapalat"/>
          <w:i/>
          <w:sz w:val="18"/>
          <w:szCs w:val="18"/>
        </w:rPr>
      </w:pPr>
    </w:p>
    <w:p w14:paraId="0214D7CC" w14:textId="77777777" w:rsidR="001F5A77" w:rsidRPr="000D0EF0" w:rsidRDefault="001F5A77" w:rsidP="001F5A77">
      <w:pPr>
        <w:jc w:val="both"/>
        <w:rPr>
          <w:rFonts w:ascii="GHEA Grapalat" w:hAnsi="GHEA Grapalat" w:cs="Sylfaen"/>
          <w:b/>
          <w:i/>
          <w:sz w:val="18"/>
          <w:szCs w:val="18"/>
          <w:lang w:val="pt-BR"/>
        </w:rPr>
      </w:pPr>
      <w:r w:rsidRPr="000D0EF0">
        <w:rPr>
          <w:rFonts w:ascii="GHEA Grapalat" w:hAnsi="GHEA Grapalat" w:cs="Sylfaen"/>
          <w:b/>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74A7569E" w14:textId="77777777" w:rsidR="001F5A77" w:rsidRPr="000D0EF0" w:rsidRDefault="001F5A77" w:rsidP="001F5A77">
      <w:pPr>
        <w:jc w:val="both"/>
        <w:rPr>
          <w:rFonts w:ascii="GHEA Grapalat" w:hAnsi="GHEA Grapalat"/>
          <w:i/>
          <w:sz w:val="18"/>
          <w:szCs w:val="18"/>
          <w:lang w:val="pt-BR"/>
        </w:rPr>
      </w:pPr>
      <w:r w:rsidRPr="000D0EF0">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2B2DD5E" w14:textId="77777777" w:rsidR="001F5A77" w:rsidRPr="000D0EF0" w:rsidRDefault="001F5A77" w:rsidP="001F5A77">
      <w:pPr>
        <w:rPr>
          <w:rFonts w:ascii="GHEA Grapalat" w:hAnsi="GHEA Grapalat" w:cs="Sylfaen"/>
          <w:i/>
          <w:sz w:val="18"/>
          <w:szCs w:val="18"/>
          <w:lang w:val="pt-BR"/>
        </w:rPr>
      </w:pPr>
    </w:p>
    <w:p w14:paraId="32E33431" w14:textId="77777777" w:rsidR="001F5A77" w:rsidRPr="000D0EF0" w:rsidRDefault="001F5A77" w:rsidP="001F5A77">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0" w:type="auto"/>
        <w:tblInd w:w="1008" w:type="dxa"/>
        <w:tblLayout w:type="fixed"/>
        <w:tblLook w:val="0000" w:firstRow="0" w:lastRow="0" w:firstColumn="0" w:lastColumn="0" w:noHBand="0" w:noVBand="0"/>
      </w:tblPr>
      <w:tblGrid>
        <w:gridCol w:w="4952"/>
        <w:gridCol w:w="4502"/>
      </w:tblGrid>
      <w:tr w:rsidR="00A064C6" w:rsidRPr="00CF1227" w14:paraId="60DA9AC1" w14:textId="77777777" w:rsidTr="001F5A77">
        <w:trPr>
          <w:trHeight w:val="3519"/>
        </w:trPr>
        <w:tc>
          <w:tcPr>
            <w:tcW w:w="4952" w:type="dxa"/>
          </w:tcPr>
          <w:p w14:paraId="39785173" w14:textId="77777777" w:rsidR="00A064C6" w:rsidRPr="00CF1227" w:rsidRDefault="00A064C6" w:rsidP="001F5A77">
            <w:pPr>
              <w:jc w:val="center"/>
              <w:rPr>
                <w:rFonts w:ascii="GHEA Grapalat" w:hAnsi="GHEA Grapalat"/>
                <w:b/>
                <w:lang w:val="hy-AM"/>
              </w:rPr>
            </w:pPr>
            <w:r w:rsidRPr="00CF1227">
              <w:rPr>
                <w:rFonts w:ascii="GHEA Grapalat" w:hAnsi="GHEA Grapalat" w:cs="Sylfaen"/>
                <w:b/>
                <w:lang w:val="hy-AM"/>
              </w:rPr>
              <w:t>Պ</w:t>
            </w:r>
            <w:r w:rsidRPr="00CF1227">
              <w:rPr>
                <w:rFonts w:ascii="GHEA Grapalat" w:hAnsi="GHEA Grapalat"/>
                <w:b/>
                <w:lang w:val="hy-AM"/>
              </w:rPr>
              <w:t xml:space="preserve"> </w:t>
            </w:r>
            <w:r w:rsidRPr="00CF1227">
              <w:rPr>
                <w:rFonts w:ascii="GHEA Grapalat" w:hAnsi="GHEA Grapalat" w:cs="Sylfaen"/>
                <w:b/>
                <w:lang w:val="hy-AM"/>
              </w:rPr>
              <w:t>Ա</w:t>
            </w:r>
            <w:r w:rsidRPr="00CF1227">
              <w:rPr>
                <w:rFonts w:ascii="GHEA Grapalat" w:hAnsi="GHEA Grapalat"/>
                <w:b/>
                <w:lang w:val="hy-AM"/>
              </w:rPr>
              <w:t xml:space="preserve"> </w:t>
            </w:r>
            <w:r w:rsidRPr="00CF1227">
              <w:rPr>
                <w:rFonts w:ascii="GHEA Grapalat" w:hAnsi="GHEA Grapalat" w:cs="Sylfaen"/>
                <w:b/>
                <w:lang w:val="hy-AM"/>
              </w:rPr>
              <w:t>Տ</w:t>
            </w:r>
            <w:r w:rsidRPr="00CF1227">
              <w:rPr>
                <w:rFonts w:ascii="GHEA Grapalat" w:hAnsi="GHEA Grapalat"/>
                <w:b/>
                <w:lang w:val="hy-AM"/>
              </w:rPr>
              <w:t xml:space="preserve"> </w:t>
            </w:r>
            <w:r w:rsidRPr="00CF1227">
              <w:rPr>
                <w:rFonts w:ascii="GHEA Grapalat" w:hAnsi="GHEA Grapalat" w:cs="Sylfaen"/>
                <w:b/>
                <w:lang w:val="hy-AM"/>
              </w:rPr>
              <w:t>Վ</w:t>
            </w:r>
            <w:r w:rsidRPr="00CF1227">
              <w:rPr>
                <w:rFonts w:ascii="GHEA Grapalat" w:hAnsi="GHEA Grapalat"/>
                <w:b/>
                <w:lang w:val="hy-AM"/>
              </w:rPr>
              <w:t xml:space="preserve"> </w:t>
            </w:r>
            <w:r w:rsidRPr="00CF1227">
              <w:rPr>
                <w:rFonts w:ascii="GHEA Grapalat" w:hAnsi="GHEA Grapalat" w:cs="Sylfaen"/>
                <w:b/>
                <w:lang w:val="hy-AM"/>
              </w:rPr>
              <w:t>Ի</w:t>
            </w:r>
            <w:r w:rsidRPr="00CF1227">
              <w:rPr>
                <w:rFonts w:ascii="GHEA Grapalat" w:hAnsi="GHEA Grapalat"/>
                <w:b/>
                <w:lang w:val="hy-AM"/>
              </w:rPr>
              <w:t xml:space="preserve"> </w:t>
            </w:r>
            <w:r w:rsidRPr="00CF1227">
              <w:rPr>
                <w:rFonts w:ascii="GHEA Grapalat" w:hAnsi="GHEA Grapalat" w:cs="Sylfaen"/>
                <w:b/>
                <w:lang w:val="hy-AM"/>
              </w:rPr>
              <w:t>Ր</w:t>
            </w:r>
            <w:r w:rsidRPr="00CF1227">
              <w:rPr>
                <w:rFonts w:ascii="GHEA Grapalat" w:hAnsi="GHEA Grapalat"/>
                <w:b/>
                <w:lang w:val="hy-AM"/>
              </w:rPr>
              <w:t xml:space="preserve"> </w:t>
            </w:r>
            <w:r w:rsidRPr="00CF1227">
              <w:rPr>
                <w:rFonts w:ascii="GHEA Grapalat" w:hAnsi="GHEA Grapalat" w:cs="Sylfaen"/>
                <w:b/>
                <w:lang w:val="hy-AM"/>
              </w:rPr>
              <w:t>Ա</w:t>
            </w:r>
            <w:r w:rsidRPr="00CF1227">
              <w:rPr>
                <w:rFonts w:ascii="GHEA Grapalat" w:hAnsi="GHEA Grapalat"/>
                <w:b/>
                <w:lang w:val="hy-AM"/>
              </w:rPr>
              <w:t xml:space="preserve"> </w:t>
            </w:r>
            <w:r w:rsidRPr="00CF1227">
              <w:rPr>
                <w:rFonts w:ascii="GHEA Grapalat" w:hAnsi="GHEA Grapalat" w:cs="Sylfaen"/>
                <w:b/>
                <w:lang w:val="hy-AM"/>
              </w:rPr>
              <w:t>Տ</w:t>
            </w:r>
            <w:r w:rsidRPr="00CF1227">
              <w:rPr>
                <w:rFonts w:ascii="GHEA Grapalat" w:hAnsi="GHEA Grapalat"/>
                <w:b/>
                <w:lang w:val="hy-AM"/>
              </w:rPr>
              <w:t xml:space="preserve"> </w:t>
            </w:r>
            <w:r w:rsidRPr="00CF1227">
              <w:rPr>
                <w:rFonts w:ascii="GHEA Grapalat" w:hAnsi="GHEA Grapalat" w:cs="Sylfaen"/>
                <w:b/>
                <w:lang w:val="hy-AM"/>
              </w:rPr>
              <w:t>ՈՒ</w:t>
            </w:r>
          </w:p>
          <w:p w14:paraId="57D98E3B" w14:textId="6903083B" w:rsidR="00A064C6" w:rsidRPr="00CF1227" w:rsidRDefault="00CF1227" w:rsidP="001F5A77">
            <w:pPr>
              <w:jc w:val="center"/>
              <w:rPr>
                <w:rFonts w:ascii="GHEA Grapalat" w:hAnsi="GHEA Grapalat" w:cs="Sylfaen"/>
                <w:b/>
                <w:bCs/>
                <w:sz w:val="22"/>
                <w:szCs w:val="22"/>
                <w:lang w:val="pt-BR"/>
              </w:rPr>
            </w:pPr>
            <w:r>
              <w:rPr>
                <w:rFonts w:ascii="GHEA Grapalat" w:hAnsi="GHEA Grapalat" w:cs="Sylfaen"/>
                <w:b/>
                <w:bCs/>
                <w:sz w:val="22"/>
                <w:szCs w:val="22"/>
                <w:lang w:val="hy-AM"/>
              </w:rPr>
              <w:t>«</w:t>
            </w:r>
            <w:r w:rsidR="00A064C6" w:rsidRPr="00CF1227">
              <w:rPr>
                <w:rFonts w:ascii="GHEA Grapalat" w:hAnsi="GHEA Grapalat" w:cs="Sylfaen"/>
                <w:b/>
                <w:bCs/>
                <w:sz w:val="22"/>
                <w:szCs w:val="22"/>
              </w:rPr>
              <w:t>Երքաղլույս</w:t>
            </w:r>
            <w:r w:rsidR="00A064C6" w:rsidRPr="00CF1227">
              <w:rPr>
                <w:rFonts w:ascii="GHEA Grapalat" w:hAnsi="GHEA Grapalat" w:cs="Sylfaen"/>
                <w:b/>
                <w:bCs/>
                <w:sz w:val="22"/>
                <w:szCs w:val="22"/>
                <w:lang w:val="hy-AM"/>
              </w:rPr>
              <w:t>»</w:t>
            </w:r>
            <w:r w:rsidR="00A064C6" w:rsidRPr="00CF1227">
              <w:rPr>
                <w:rFonts w:ascii="GHEA Grapalat" w:hAnsi="GHEA Grapalat" w:cs="Sylfaen"/>
                <w:b/>
                <w:bCs/>
                <w:sz w:val="22"/>
                <w:szCs w:val="22"/>
                <w:lang w:val="pt-BR"/>
              </w:rPr>
              <w:t xml:space="preserve"> </w:t>
            </w:r>
            <w:r w:rsidR="00A064C6" w:rsidRPr="00CF1227">
              <w:rPr>
                <w:rFonts w:ascii="GHEA Grapalat" w:hAnsi="GHEA Grapalat" w:cs="Sylfaen"/>
                <w:b/>
                <w:bCs/>
                <w:sz w:val="22"/>
                <w:szCs w:val="22"/>
              </w:rPr>
              <w:t>ՓԲԸ</w:t>
            </w:r>
          </w:p>
          <w:p w14:paraId="50324506" w14:textId="77777777" w:rsidR="00A064C6" w:rsidRPr="00CF1227" w:rsidRDefault="00A064C6" w:rsidP="001F5A77">
            <w:pPr>
              <w:jc w:val="center"/>
              <w:rPr>
                <w:rFonts w:ascii="GHEA Grapalat" w:hAnsi="GHEA Grapalat" w:cs="Sylfaen"/>
                <w:bCs/>
                <w:sz w:val="22"/>
                <w:szCs w:val="22"/>
                <w:lang w:val="pt-BR"/>
              </w:rPr>
            </w:pPr>
            <w:r w:rsidRPr="00CF1227">
              <w:rPr>
                <w:rFonts w:ascii="GHEA Grapalat" w:hAnsi="GHEA Grapalat" w:cs="Sylfaen"/>
                <w:bCs/>
                <w:sz w:val="22"/>
                <w:szCs w:val="22"/>
              </w:rPr>
              <w:t>ք</w:t>
            </w:r>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Երևան</w:t>
            </w:r>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Բուզանդի</w:t>
            </w:r>
            <w:r w:rsidRPr="00CF1227">
              <w:rPr>
                <w:rFonts w:ascii="GHEA Grapalat" w:hAnsi="GHEA Grapalat" w:cs="Sylfaen"/>
                <w:bCs/>
                <w:sz w:val="22"/>
                <w:szCs w:val="22"/>
                <w:lang w:val="pt-BR"/>
              </w:rPr>
              <w:t xml:space="preserve"> 1/4,  </w:t>
            </w:r>
            <w:r w:rsidRPr="00CF1227">
              <w:rPr>
                <w:rFonts w:ascii="GHEA Grapalat" w:hAnsi="GHEA Grapalat" w:cs="Sylfaen"/>
                <w:bCs/>
                <w:sz w:val="22"/>
                <w:szCs w:val="22"/>
              </w:rPr>
              <w:t>Կոմիտաս</w:t>
            </w:r>
            <w:r w:rsidRPr="00CF1227">
              <w:rPr>
                <w:rFonts w:ascii="GHEA Grapalat" w:hAnsi="GHEA Grapalat" w:cs="Sylfaen"/>
                <w:bCs/>
                <w:sz w:val="22"/>
                <w:szCs w:val="22"/>
                <w:lang w:val="pt-BR"/>
              </w:rPr>
              <w:t xml:space="preserve"> 28                  </w:t>
            </w:r>
          </w:p>
          <w:p w14:paraId="338EDDFB" w14:textId="77777777" w:rsidR="00A064C6" w:rsidRPr="00CF1227" w:rsidRDefault="00A064C6" w:rsidP="001F5A77">
            <w:pPr>
              <w:jc w:val="center"/>
              <w:rPr>
                <w:rFonts w:ascii="GHEA Grapalat" w:hAnsi="GHEA Grapalat" w:cs="Sylfaen"/>
                <w:bCs/>
                <w:sz w:val="22"/>
                <w:szCs w:val="22"/>
                <w:lang w:val="pt-BR"/>
              </w:rPr>
            </w:pPr>
            <w:r w:rsidRPr="00CF1227">
              <w:rPr>
                <w:rFonts w:ascii="GHEA Grapalat" w:hAnsi="GHEA Grapalat" w:cs="Sylfaen"/>
                <w:bCs/>
                <w:sz w:val="22"/>
                <w:szCs w:val="22"/>
              </w:rPr>
              <w:t>ԱՐԱՐԱՏԲԱՆԿ</w:t>
            </w:r>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ԲԲԸ</w:t>
            </w:r>
          </w:p>
          <w:p w14:paraId="0AE6C81E" w14:textId="77777777" w:rsidR="00A064C6" w:rsidRPr="00CF1227" w:rsidRDefault="00A064C6" w:rsidP="001F5A77">
            <w:pPr>
              <w:jc w:val="center"/>
              <w:rPr>
                <w:rFonts w:ascii="GHEA Grapalat" w:hAnsi="GHEA Grapalat" w:cs="Sylfaen"/>
                <w:bCs/>
                <w:sz w:val="22"/>
                <w:szCs w:val="22"/>
                <w:lang w:val="pt-BR"/>
              </w:rPr>
            </w:pPr>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Հ</w:t>
            </w:r>
            <w:r w:rsidRPr="00CF1227">
              <w:rPr>
                <w:rFonts w:ascii="GHEA Grapalat" w:hAnsi="GHEA Grapalat" w:cs="Sylfaen"/>
                <w:bCs/>
                <w:sz w:val="22"/>
                <w:szCs w:val="22"/>
                <w:lang w:val="pt-BR"/>
              </w:rPr>
              <w:t>/</w:t>
            </w:r>
            <w:r w:rsidRPr="00CF1227">
              <w:rPr>
                <w:rFonts w:ascii="GHEA Grapalat" w:hAnsi="GHEA Grapalat" w:cs="Sylfaen"/>
                <w:bCs/>
                <w:sz w:val="22"/>
                <w:szCs w:val="22"/>
              </w:rPr>
              <w:t>Հ</w:t>
            </w:r>
            <w:r w:rsidRPr="00CF1227">
              <w:rPr>
                <w:rFonts w:ascii="GHEA Grapalat" w:hAnsi="GHEA Grapalat" w:cs="Sylfaen"/>
                <w:bCs/>
                <w:sz w:val="22"/>
                <w:szCs w:val="22"/>
                <w:lang w:val="pt-BR"/>
              </w:rPr>
              <w:t xml:space="preserve"> 1510004597930100,  </w:t>
            </w:r>
            <w:r w:rsidRPr="00CF1227">
              <w:rPr>
                <w:rFonts w:ascii="GHEA Grapalat" w:hAnsi="GHEA Grapalat" w:cs="Sylfaen"/>
                <w:bCs/>
                <w:sz w:val="22"/>
                <w:szCs w:val="22"/>
              </w:rPr>
              <w:t>ՀՎՀՀ</w:t>
            </w:r>
            <w:r w:rsidRPr="00CF1227">
              <w:rPr>
                <w:rFonts w:ascii="GHEA Grapalat" w:hAnsi="GHEA Grapalat" w:cs="Sylfaen"/>
                <w:bCs/>
                <w:sz w:val="22"/>
                <w:szCs w:val="22"/>
                <w:lang w:val="pt-BR"/>
              </w:rPr>
              <w:t xml:space="preserve"> 02504913</w:t>
            </w:r>
          </w:p>
          <w:p w14:paraId="5297E9E2" w14:textId="77777777" w:rsidR="00A064C6" w:rsidRPr="00CF1227" w:rsidRDefault="00A064C6" w:rsidP="001F5A77">
            <w:pPr>
              <w:jc w:val="center"/>
              <w:rPr>
                <w:rFonts w:ascii="GHEA Grapalat" w:hAnsi="GHEA Grapalat" w:cs="Sylfaen"/>
                <w:bCs/>
                <w:sz w:val="22"/>
                <w:szCs w:val="22"/>
                <w:lang w:val="pt-BR"/>
              </w:rPr>
            </w:pPr>
            <w:proofErr w:type="gramStart"/>
            <w:r w:rsidRPr="00CF1227">
              <w:rPr>
                <w:rFonts w:ascii="GHEA Grapalat" w:hAnsi="GHEA Grapalat" w:cs="Sylfaen"/>
                <w:bCs/>
                <w:sz w:val="22"/>
                <w:szCs w:val="22"/>
              </w:rPr>
              <w:t>էլ</w:t>
            </w:r>
            <w:proofErr w:type="gramEnd"/>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փոստ</w:t>
            </w:r>
            <w:r w:rsidRPr="00CF1227">
              <w:rPr>
                <w:rFonts w:ascii="GHEA Grapalat" w:hAnsi="GHEA Grapalat" w:cs="Sylfaen"/>
                <w:bCs/>
                <w:sz w:val="22"/>
                <w:szCs w:val="22"/>
                <w:lang w:val="pt-BR"/>
              </w:rPr>
              <w:t xml:space="preserve">   yerqaxluys@yerevan.am,    </w:t>
            </w:r>
          </w:p>
          <w:p w14:paraId="28F46BC7" w14:textId="77777777" w:rsidR="00A064C6" w:rsidRPr="00CF1227" w:rsidRDefault="00A064C6" w:rsidP="001F5A77">
            <w:pPr>
              <w:jc w:val="center"/>
              <w:rPr>
                <w:rFonts w:ascii="GHEA Grapalat" w:hAnsi="GHEA Grapalat" w:cs="Sylfaen"/>
                <w:b/>
                <w:bCs/>
                <w:sz w:val="22"/>
                <w:szCs w:val="22"/>
                <w:lang w:val="pt-BR"/>
              </w:rPr>
            </w:pPr>
            <w:r w:rsidRPr="00CF1227">
              <w:rPr>
                <w:rFonts w:ascii="GHEA Grapalat" w:hAnsi="GHEA Grapalat" w:cs="Sylfaen"/>
                <w:b/>
                <w:bCs/>
                <w:sz w:val="22"/>
                <w:szCs w:val="22"/>
                <w:lang w:val="pt-BR"/>
              </w:rPr>
              <w:t xml:space="preserve">   </w:t>
            </w:r>
          </w:p>
          <w:p w14:paraId="43D7819E" w14:textId="77777777" w:rsidR="00A064C6" w:rsidRPr="00CF1227" w:rsidRDefault="00A064C6" w:rsidP="001F5A77">
            <w:pPr>
              <w:jc w:val="center"/>
              <w:rPr>
                <w:rFonts w:ascii="GHEA Grapalat" w:hAnsi="GHEA Grapalat" w:cs="Sylfaen"/>
                <w:b/>
                <w:bCs/>
                <w:sz w:val="22"/>
                <w:szCs w:val="22"/>
                <w:lang w:val="pt-BR"/>
              </w:rPr>
            </w:pPr>
          </w:p>
          <w:p w14:paraId="3D945973" w14:textId="77777777" w:rsidR="00A064C6" w:rsidRPr="00CF1227" w:rsidRDefault="00A064C6" w:rsidP="001F5A77">
            <w:pPr>
              <w:jc w:val="center"/>
              <w:rPr>
                <w:rFonts w:ascii="GHEA Grapalat" w:hAnsi="GHEA Grapalat"/>
                <w:sz w:val="22"/>
                <w:szCs w:val="22"/>
                <w:lang w:val="hy-AM"/>
              </w:rPr>
            </w:pPr>
            <w:r w:rsidRPr="00CF1227">
              <w:rPr>
                <w:rFonts w:ascii="GHEA Grapalat" w:hAnsi="GHEA Grapalat"/>
                <w:sz w:val="22"/>
                <w:szCs w:val="22"/>
                <w:lang w:val="hy-AM"/>
              </w:rPr>
              <w:t>---------------------------------</w:t>
            </w:r>
          </w:p>
          <w:p w14:paraId="7F385C74" w14:textId="77777777" w:rsidR="00A064C6" w:rsidRPr="00CF1227" w:rsidRDefault="00A064C6" w:rsidP="001F5A77">
            <w:pPr>
              <w:jc w:val="center"/>
              <w:rPr>
                <w:rFonts w:ascii="GHEA Grapalat" w:hAnsi="GHEA Grapalat"/>
                <w:sz w:val="22"/>
                <w:szCs w:val="22"/>
                <w:lang w:val="hy-AM"/>
              </w:rPr>
            </w:pPr>
            <w:r w:rsidRPr="00CF1227">
              <w:rPr>
                <w:rFonts w:ascii="GHEA Grapalat" w:hAnsi="GHEA Grapalat"/>
                <w:sz w:val="22"/>
                <w:szCs w:val="22"/>
                <w:lang w:val="hy-AM"/>
              </w:rPr>
              <w:t>/</w:t>
            </w:r>
            <w:r w:rsidRPr="00CF1227">
              <w:rPr>
                <w:rFonts w:ascii="GHEA Grapalat" w:hAnsi="GHEA Grapalat" w:cs="Sylfaen"/>
                <w:sz w:val="22"/>
                <w:szCs w:val="22"/>
                <w:lang w:val="hy-AM"/>
              </w:rPr>
              <w:t>ստորագրություն</w:t>
            </w:r>
            <w:r w:rsidRPr="00CF1227">
              <w:rPr>
                <w:rFonts w:ascii="GHEA Grapalat" w:hAnsi="GHEA Grapalat"/>
                <w:sz w:val="22"/>
                <w:szCs w:val="22"/>
                <w:lang w:val="hy-AM"/>
              </w:rPr>
              <w:t>/</w:t>
            </w:r>
          </w:p>
          <w:p w14:paraId="303FB984" w14:textId="77777777" w:rsidR="00A064C6" w:rsidRPr="00CF1227" w:rsidRDefault="00A064C6" w:rsidP="001F5A77">
            <w:pPr>
              <w:jc w:val="center"/>
              <w:rPr>
                <w:rFonts w:ascii="GHEA Grapalat" w:hAnsi="GHEA Grapalat"/>
                <w:b/>
                <w:sz w:val="20"/>
                <w:lang w:val="hy-AM"/>
              </w:rPr>
            </w:pPr>
            <w:r w:rsidRPr="00CF1227">
              <w:rPr>
                <w:rFonts w:ascii="GHEA Grapalat" w:hAnsi="GHEA Grapalat" w:cs="Sylfaen"/>
                <w:sz w:val="22"/>
                <w:szCs w:val="22"/>
                <w:lang w:val="hy-AM"/>
              </w:rPr>
              <w:t>Կ</w:t>
            </w:r>
            <w:r w:rsidRPr="00CF1227">
              <w:rPr>
                <w:rFonts w:ascii="GHEA Grapalat" w:hAnsi="GHEA Grapalat"/>
                <w:sz w:val="22"/>
                <w:szCs w:val="22"/>
                <w:lang w:val="hy-AM"/>
              </w:rPr>
              <w:t>.</w:t>
            </w:r>
            <w:r w:rsidRPr="00CF1227">
              <w:rPr>
                <w:rFonts w:ascii="GHEA Grapalat" w:hAnsi="GHEA Grapalat" w:cs="Sylfaen"/>
                <w:sz w:val="22"/>
                <w:szCs w:val="22"/>
                <w:lang w:val="hy-AM"/>
              </w:rPr>
              <w:t>Տ</w:t>
            </w:r>
            <w:r w:rsidRPr="00CF1227">
              <w:rPr>
                <w:rFonts w:ascii="GHEA Grapalat" w:hAnsi="GHEA Grapalat" w:cs="Sylfaen"/>
                <w:b/>
                <w:bCs/>
                <w:sz w:val="22"/>
                <w:szCs w:val="22"/>
                <w:lang w:val="ru-RU"/>
              </w:rPr>
              <w:t xml:space="preserve"> </w:t>
            </w:r>
          </w:p>
          <w:p w14:paraId="17BCBBAC" w14:textId="77777777" w:rsidR="00A064C6" w:rsidRPr="00CF1227" w:rsidRDefault="00A064C6" w:rsidP="001F5A77">
            <w:pPr>
              <w:rPr>
                <w:rFonts w:ascii="GHEA Grapalat" w:hAnsi="GHEA Grapalat"/>
                <w:sz w:val="20"/>
                <w:lang w:val="pt-BR"/>
              </w:rPr>
            </w:pPr>
          </w:p>
        </w:tc>
        <w:tc>
          <w:tcPr>
            <w:tcW w:w="4502" w:type="dxa"/>
          </w:tcPr>
          <w:p w14:paraId="3E786A3C" w14:textId="77777777" w:rsidR="00A064C6" w:rsidRPr="00CF1227" w:rsidRDefault="00A064C6" w:rsidP="001F5A77">
            <w:pPr>
              <w:spacing w:line="360" w:lineRule="auto"/>
              <w:jc w:val="center"/>
              <w:rPr>
                <w:rFonts w:ascii="GHEA Grapalat" w:hAnsi="GHEA Grapalat"/>
                <w:b/>
                <w:lang w:val="nb-NO"/>
              </w:rPr>
            </w:pPr>
            <w:r w:rsidRPr="00CF1227">
              <w:rPr>
                <w:rFonts w:ascii="GHEA Grapalat" w:hAnsi="GHEA Grapalat" w:cs="Sylfaen"/>
                <w:b/>
                <w:lang w:val="nb-NO"/>
              </w:rPr>
              <w:t>Կ</w:t>
            </w:r>
            <w:r w:rsidRPr="00CF1227">
              <w:rPr>
                <w:rFonts w:ascii="GHEA Grapalat" w:hAnsi="GHEA Grapalat"/>
                <w:b/>
                <w:lang w:val="nb-NO"/>
              </w:rPr>
              <w:t xml:space="preserve"> </w:t>
            </w:r>
            <w:r w:rsidRPr="00CF1227">
              <w:rPr>
                <w:rFonts w:ascii="GHEA Grapalat" w:hAnsi="GHEA Grapalat" w:cs="Sylfaen"/>
                <w:b/>
                <w:lang w:val="nb-NO"/>
              </w:rPr>
              <w:t>Ա</w:t>
            </w:r>
            <w:r w:rsidRPr="00CF1227">
              <w:rPr>
                <w:rFonts w:ascii="GHEA Grapalat" w:hAnsi="GHEA Grapalat"/>
                <w:b/>
                <w:lang w:val="nb-NO"/>
              </w:rPr>
              <w:t xml:space="preserve"> </w:t>
            </w:r>
            <w:r w:rsidRPr="00CF1227">
              <w:rPr>
                <w:rFonts w:ascii="GHEA Grapalat" w:hAnsi="GHEA Grapalat" w:cs="Sylfaen"/>
                <w:b/>
                <w:lang w:val="nb-NO"/>
              </w:rPr>
              <w:t>Տ</w:t>
            </w:r>
            <w:r w:rsidRPr="00CF1227">
              <w:rPr>
                <w:rFonts w:ascii="GHEA Grapalat" w:hAnsi="GHEA Grapalat"/>
                <w:b/>
                <w:lang w:val="nb-NO"/>
              </w:rPr>
              <w:t xml:space="preserve"> </w:t>
            </w:r>
            <w:r w:rsidRPr="00CF1227">
              <w:rPr>
                <w:rFonts w:ascii="GHEA Grapalat" w:hAnsi="GHEA Grapalat" w:cs="Sylfaen"/>
                <w:b/>
                <w:lang w:val="nb-NO"/>
              </w:rPr>
              <w:t>Ա</w:t>
            </w:r>
            <w:r w:rsidRPr="00CF1227">
              <w:rPr>
                <w:rFonts w:ascii="GHEA Grapalat" w:hAnsi="GHEA Grapalat"/>
                <w:b/>
                <w:lang w:val="nb-NO"/>
              </w:rPr>
              <w:t xml:space="preserve"> </w:t>
            </w:r>
            <w:r w:rsidRPr="00CF1227">
              <w:rPr>
                <w:rFonts w:ascii="GHEA Grapalat" w:hAnsi="GHEA Grapalat" w:cs="Sylfaen"/>
                <w:b/>
                <w:lang w:val="nb-NO"/>
              </w:rPr>
              <w:t>Ր</w:t>
            </w:r>
            <w:r w:rsidRPr="00CF1227">
              <w:rPr>
                <w:rFonts w:ascii="GHEA Grapalat" w:hAnsi="GHEA Grapalat"/>
                <w:b/>
                <w:lang w:val="nb-NO"/>
              </w:rPr>
              <w:t xml:space="preserve"> </w:t>
            </w:r>
            <w:r w:rsidRPr="00CF1227">
              <w:rPr>
                <w:rFonts w:ascii="GHEA Grapalat" w:hAnsi="GHEA Grapalat" w:cs="Sylfaen"/>
                <w:b/>
                <w:lang w:val="nb-NO"/>
              </w:rPr>
              <w:t>Ո</w:t>
            </w:r>
            <w:r w:rsidRPr="00CF1227">
              <w:rPr>
                <w:rFonts w:ascii="GHEA Grapalat" w:hAnsi="GHEA Grapalat"/>
                <w:b/>
                <w:lang w:val="nb-NO"/>
              </w:rPr>
              <w:t xml:space="preserve"> </w:t>
            </w:r>
            <w:r w:rsidRPr="00CF1227">
              <w:rPr>
                <w:rFonts w:ascii="GHEA Grapalat" w:hAnsi="GHEA Grapalat" w:cs="Sylfaen"/>
                <w:b/>
                <w:lang w:val="nb-NO"/>
              </w:rPr>
              <w:t>Ղ</w:t>
            </w:r>
          </w:p>
          <w:p w14:paraId="2C9054D8" w14:textId="77777777" w:rsidR="00A064C6" w:rsidRPr="00CF1227" w:rsidRDefault="00A064C6" w:rsidP="001F5A77">
            <w:pPr>
              <w:spacing w:line="360" w:lineRule="auto"/>
              <w:jc w:val="center"/>
              <w:rPr>
                <w:rFonts w:ascii="GHEA Grapalat" w:hAnsi="GHEA Grapalat"/>
                <w:b/>
                <w:sz w:val="20"/>
                <w:lang w:val="nb-NO"/>
              </w:rPr>
            </w:pPr>
          </w:p>
          <w:p w14:paraId="38139C2A" w14:textId="77777777" w:rsidR="00A064C6" w:rsidRPr="00CF1227" w:rsidRDefault="00A064C6" w:rsidP="001F5A77">
            <w:pPr>
              <w:rPr>
                <w:rFonts w:ascii="GHEA Grapalat" w:hAnsi="GHEA Grapalat"/>
                <w:sz w:val="20"/>
                <w:lang w:val="pt-BR"/>
              </w:rPr>
            </w:pPr>
            <w:r w:rsidRPr="00CF1227">
              <w:rPr>
                <w:rFonts w:ascii="GHEA Grapalat" w:hAnsi="GHEA Grapalat"/>
                <w:sz w:val="20"/>
                <w:lang w:val="pt-BR"/>
              </w:rPr>
              <w:t xml:space="preserve">       </w:t>
            </w:r>
          </w:p>
          <w:p w14:paraId="635ACBDA" w14:textId="77777777" w:rsidR="00A064C6" w:rsidRPr="00CF1227" w:rsidRDefault="00A064C6" w:rsidP="001F5A77">
            <w:pPr>
              <w:rPr>
                <w:rFonts w:ascii="GHEA Grapalat" w:hAnsi="GHEA Grapalat"/>
                <w:sz w:val="20"/>
                <w:lang w:val="pt-BR"/>
              </w:rPr>
            </w:pPr>
          </w:p>
          <w:p w14:paraId="2D4B46CF" w14:textId="77777777" w:rsidR="00A064C6" w:rsidRPr="00CF1227" w:rsidRDefault="00A064C6" w:rsidP="001F5A77">
            <w:pPr>
              <w:rPr>
                <w:rFonts w:ascii="GHEA Grapalat" w:hAnsi="GHEA Grapalat"/>
                <w:sz w:val="20"/>
                <w:lang w:val="pt-BR"/>
              </w:rPr>
            </w:pPr>
          </w:p>
          <w:p w14:paraId="3BE83A28" w14:textId="77777777" w:rsidR="00A064C6" w:rsidRPr="00CF1227" w:rsidRDefault="00A064C6" w:rsidP="001F5A77">
            <w:pPr>
              <w:rPr>
                <w:rFonts w:ascii="GHEA Grapalat" w:hAnsi="GHEA Grapalat" w:cs="Sylfaen"/>
                <w:bCs/>
                <w:sz w:val="22"/>
                <w:szCs w:val="22"/>
                <w:lang w:val="pt-BR"/>
              </w:rPr>
            </w:pPr>
            <w:proofErr w:type="gramStart"/>
            <w:r w:rsidRPr="00CF1227">
              <w:rPr>
                <w:rFonts w:ascii="GHEA Grapalat" w:hAnsi="GHEA Grapalat" w:cs="Sylfaen"/>
                <w:bCs/>
                <w:sz w:val="22"/>
                <w:szCs w:val="22"/>
              </w:rPr>
              <w:t>էլ</w:t>
            </w:r>
            <w:proofErr w:type="gramEnd"/>
            <w:r w:rsidRPr="00CF1227">
              <w:rPr>
                <w:rFonts w:ascii="GHEA Grapalat" w:hAnsi="GHEA Grapalat" w:cs="Sylfaen"/>
                <w:bCs/>
                <w:sz w:val="22"/>
                <w:szCs w:val="22"/>
                <w:lang w:val="pt-BR"/>
              </w:rPr>
              <w:t xml:space="preserve">. </w:t>
            </w:r>
            <w:r w:rsidRPr="00CF1227">
              <w:rPr>
                <w:rFonts w:ascii="GHEA Grapalat" w:hAnsi="GHEA Grapalat" w:cs="Sylfaen"/>
                <w:bCs/>
                <w:sz w:val="22"/>
                <w:szCs w:val="22"/>
              </w:rPr>
              <w:t>փոստ</w:t>
            </w:r>
            <w:r w:rsidRPr="00CF1227">
              <w:rPr>
                <w:rFonts w:ascii="GHEA Grapalat" w:hAnsi="GHEA Grapalat" w:cs="Sylfaen"/>
                <w:bCs/>
                <w:sz w:val="22"/>
                <w:szCs w:val="22"/>
                <w:lang w:val="pt-BR"/>
              </w:rPr>
              <w:t xml:space="preserve">   </w:t>
            </w:r>
          </w:p>
          <w:p w14:paraId="570BEAE5" w14:textId="77777777" w:rsidR="00A064C6" w:rsidRPr="00CF1227" w:rsidRDefault="00A064C6" w:rsidP="001F5A77">
            <w:pPr>
              <w:rPr>
                <w:rFonts w:ascii="GHEA Grapalat" w:hAnsi="GHEA Grapalat" w:cs="Sylfaen"/>
                <w:bCs/>
                <w:sz w:val="20"/>
                <w:lang w:val="pt-BR"/>
              </w:rPr>
            </w:pPr>
          </w:p>
          <w:p w14:paraId="7F3F2F46" w14:textId="77777777" w:rsidR="00A064C6" w:rsidRPr="00CF1227" w:rsidRDefault="00A064C6" w:rsidP="001F5A77">
            <w:pPr>
              <w:rPr>
                <w:rFonts w:ascii="GHEA Grapalat" w:hAnsi="GHEA Grapalat" w:cs="Sylfaen"/>
                <w:bCs/>
                <w:sz w:val="20"/>
                <w:lang w:val="pt-BR"/>
              </w:rPr>
            </w:pPr>
          </w:p>
          <w:p w14:paraId="360599B3" w14:textId="77777777" w:rsidR="00A064C6" w:rsidRPr="00CF1227" w:rsidRDefault="00A064C6" w:rsidP="001F5A77">
            <w:pPr>
              <w:rPr>
                <w:rFonts w:ascii="GHEA Grapalat" w:hAnsi="GHEA Grapalat"/>
                <w:sz w:val="20"/>
                <w:lang w:val="pt-BR"/>
              </w:rPr>
            </w:pPr>
            <w:r w:rsidRPr="00CF1227">
              <w:rPr>
                <w:rFonts w:ascii="GHEA Grapalat" w:hAnsi="GHEA Grapalat"/>
                <w:sz w:val="20"/>
                <w:lang w:val="pt-BR"/>
              </w:rPr>
              <w:t xml:space="preserve">         --------------------------------------------</w:t>
            </w:r>
          </w:p>
          <w:p w14:paraId="0FE638E1" w14:textId="77777777" w:rsidR="00A064C6" w:rsidRPr="00CF1227" w:rsidRDefault="00A064C6" w:rsidP="001F5A77">
            <w:pPr>
              <w:rPr>
                <w:rFonts w:ascii="GHEA Grapalat" w:hAnsi="GHEA Grapalat"/>
                <w:sz w:val="16"/>
                <w:szCs w:val="16"/>
                <w:lang w:val="pt-BR"/>
              </w:rPr>
            </w:pPr>
            <w:r w:rsidRPr="00CF1227">
              <w:rPr>
                <w:rFonts w:ascii="GHEA Grapalat" w:hAnsi="GHEA Grapalat"/>
                <w:sz w:val="20"/>
                <w:lang w:val="pt-BR"/>
              </w:rPr>
              <w:t xml:space="preserve">                       </w:t>
            </w:r>
            <w:r w:rsidRPr="00CF1227">
              <w:rPr>
                <w:rFonts w:ascii="GHEA Grapalat" w:hAnsi="GHEA Grapalat"/>
                <w:sz w:val="16"/>
                <w:szCs w:val="16"/>
                <w:lang w:val="pt-BR"/>
              </w:rPr>
              <w:t>(</w:t>
            </w:r>
            <w:r w:rsidRPr="00CF1227">
              <w:rPr>
                <w:rFonts w:ascii="GHEA Grapalat" w:hAnsi="GHEA Grapalat" w:cs="Sylfaen"/>
                <w:sz w:val="16"/>
                <w:szCs w:val="16"/>
                <w:lang w:val="pt-BR"/>
              </w:rPr>
              <w:t>ստորագրություն</w:t>
            </w:r>
            <w:r w:rsidRPr="00CF1227">
              <w:rPr>
                <w:rFonts w:ascii="GHEA Grapalat" w:hAnsi="GHEA Grapalat"/>
                <w:sz w:val="16"/>
                <w:szCs w:val="16"/>
                <w:lang w:val="pt-BR"/>
              </w:rPr>
              <w:t>)</w:t>
            </w:r>
          </w:p>
          <w:p w14:paraId="0E20C2D8" w14:textId="77777777" w:rsidR="00A064C6" w:rsidRPr="00CF1227" w:rsidRDefault="00A064C6" w:rsidP="001F5A77">
            <w:pPr>
              <w:rPr>
                <w:rFonts w:ascii="GHEA Grapalat" w:hAnsi="GHEA Grapalat"/>
                <w:sz w:val="16"/>
                <w:szCs w:val="16"/>
                <w:lang w:val="pt-BR"/>
              </w:rPr>
            </w:pPr>
            <w:r w:rsidRPr="00CF1227">
              <w:rPr>
                <w:rFonts w:ascii="GHEA Grapalat" w:hAnsi="GHEA Grapalat"/>
                <w:sz w:val="16"/>
                <w:szCs w:val="16"/>
                <w:lang w:val="pt-BR"/>
              </w:rPr>
              <w:t xml:space="preserve">                                  </w:t>
            </w:r>
          </w:p>
          <w:p w14:paraId="19DF874D" w14:textId="77777777" w:rsidR="00A064C6" w:rsidRPr="00CF1227" w:rsidRDefault="00A064C6" w:rsidP="001F5A77">
            <w:pPr>
              <w:rPr>
                <w:rFonts w:ascii="GHEA Grapalat" w:hAnsi="GHEA Grapalat"/>
                <w:sz w:val="16"/>
                <w:szCs w:val="16"/>
                <w:lang w:val="pt-BR"/>
              </w:rPr>
            </w:pPr>
            <w:r w:rsidRPr="00CF1227">
              <w:rPr>
                <w:rFonts w:ascii="GHEA Grapalat" w:hAnsi="GHEA Grapalat"/>
                <w:sz w:val="16"/>
                <w:szCs w:val="16"/>
                <w:lang w:val="pt-BR"/>
              </w:rPr>
              <w:t xml:space="preserve">                                        </w:t>
            </w:r>
            <w:r w:rsidRPr="00CF1227">
              <w:rPr>
                <w:rFonts w:ascii="GHEA Grapalat" w:hAnsi="GHEA Grapalat" w:cs="Sylfaen"/>
                <w:sz w:val="16"/>
                <w:szCs w:val="16"/>
                <w:lang w:val="pt-BR"/>
              </w:rPr>
              <w:t>Կ</w:t>
            </w:r>
            <w:r w:rsidRPr="00CF1227">
              <w:rPr>
                <w:rFonts w:ascii="GHEA Grapalat" w:hAnsi="GHEA Grapalat"/>
                <w:sz w:val="16"/>
                <w:szCs w:val="16"/>
                <w:lang w:val="pt-BR"/>
              </w:rPr>
              <w:t>.</w:t>
            </w:r>
            <w:r w:rsidRPr="00CF1227">
              <w:rPr>
                <w:rFonts w:ascii="GHEA Grapalat" w:hAnsi="GHEA Grapalat" w:cs="Sylfaen"/>
                <w:sz w:val="16"/>
                <w:szCs w:val="16"/>
                <w:lang w:val="pt-BR"/>
              </w:rPr>
              <w:t>Տ</w:t>
            </w:r>
            <w:r w:rsidRPr="00CF1227">
              <w:rPr>
                <w:rFonts w:ascii="GHEA Grapalat" w:hAnsi="GHEA Grapalat"/>
                <w:sz w:val="16"/>
                <w:szCs w:val="16"/>
                <w:lang w:val="pt-BR"/>
              </w:rPr>
              <w:t>.</w:t>
            </w:r>
          </w:p>
          <w:p w14:paraId="2F565C9B" w14:textId="77777777" w:rsidR="00A064C6" w:rsidRPr="00CF1227" w:rsidRDefault="00A064C6" w:rsidP="001F5A77">
            <w:pPr>
              <w:rPr>
                <w:rFonts w:ascii="GHEA Grapalat" w:hAnsi="GHEA Grapalat"/>
                <w:sz w:val="20"/>
                <w:lang w:val="pt-BR"/>
              </w:rPr>
            </w:pPr>
          </w:p>
          <w:p w14:paraId="1F2B72AA" w14:textId="77777777" w:rsidR="00A064C6" w:rsidRPr="00CF1227" w:rsidRDefault="00A064C6" w:rsidP="001F5A77">
            <w:pPr>
              <w:spacing w:line="360" w:lineRule="auto"/>
              <w:jc w:val="center"/>
              <w:rPr>
                <w:rFonts w:ascii="GHEA Grapalat" w:hAnsi="GHEA Grapalat"/>
                <w:b/>
                <w:sz w:val="20"/>
                <w:lang w:val="nb-NO"/>
              </w:rPr>
            </w:pP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3D6FC464" w14:textId="77777777" w:rsidR="00A064C6" w:rsidRDefault="00A064C6" w:rsidP="007678FA">
      <w:pPr>
        <w:autoSpaceDE w:val="0"/>
        <w:autoSpaceDN w:val="0"/>
        <w:adjustRightInd w:val="0"/>
        <w:jc w:val="right"/>
        <w:rPr>
          <w:rFonts w:ascii="GHEA Grapalat" w:hAnsi="GHEA Grapalat" w:cs="TimesArmenianPSMT"/>
          <w:i/>
          <w:sz w:val="20"/>
          <w:lang w:val="ru-RU"/>
        </w:r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14:paraId="6A6ACBFB" w14:textId="77777777"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              20</w:t>
      </w:r>
      <w:r>
        <w:rPr>
          <w:rFonts w:ascii="GHEA Grapalat" w:hAnsi="GHEA Grapalat" w:cs="TimesArmenianPSMT"/>
          <w:i/>
          <w:sz w:val="20"/>
        </w:rPr>
        <w:t>25</w:t>
      </w:r>
      <w:r w:rsidRPr="00712340">
        <w:rPr>
          <w:rFonts w:ascii="GHEA Grapalat" w:hAnsi="GHEA Grapalat" w:cs="TimesArmenianPSMT"/>
          <w:i/>
          <w:sz w:val="20"/>
          <w:lang w:val="ru-RU"/>
        </w:rPr>
        <w:t xml:space="preserve">  թ. կնքված </w:t>
      </w:r>
    </w:p>
    <w:p w14:paraId="1E205738" w14:textId="4EDC971C"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w:t>
      </w:r>
      <w:r w:rsidRPr="009E67B5">
        <w:rPr>
          <w:rFonts w:ascii="GHEA Grapalat" w:hAnsi="GHEA Grapalat"/>
          <w:b/>
          <w:i/>
          <w:sz w:val="20"/>
          <w:lang w:val="hy-AM"/>
        </w:rPr>
        <w:t>« ԵՔԼ–ԳՀԾՁԲ-</w:t>
      </w:r>
      <w:r w:rsidR="0097605A">
        <w:rPr>
          <w:rFonts w:ascii="GHEA Grapalat" w:hAnsi="GHEA Grapalat"/>
          <w:b/>
          <w:i/>
          <w:sz w:val="20"/>
          <w:lang w:val="hy-AM"/>
        </w:rPr>
        <w:t>26/8</w:t>
      </w:r>
      <w:r w:rsidRPr="009E67B5">
        <w:rPr>
          <w:rFonts w:ascii="GHEA Grapalat" w:hAnsi="GHEA Grapalat"/>
          <w:b/>
          <w:i/>
          <w:sz w:val="20"/>
          <w:lang w:val="hy-AM"/>
        </w:rPr>
        <w:t>»</w:t>
      </w:r>
      <w:r w:rsidRPr="009E67B5">
        <w:rPr>
          <w:rFonts w:ascii="GHEA Grapalat" w:hAnsi="GHEA Grapalat"/>
          <w:i/>
          <w:sz w:val="20"/>
          <w:lang w:val="hy-AM"/>
        </w:rPr>
        <w:t xml:space="preserve">   </w:t>
      </w:r>
      <w:r w:rsidRPr="00712340">
        <w:rPr>
          <w:rFonts w:ascii="GHEA Grapalat" w:hAnsi="GHEA Grapalat" w:cs="TimesArmenianPSMT"/>
          <w:i/>
          <w:sz w:val="20"/>
          <w:lang w:val="ru-RU"/>
        </w:rPr>
        <w:t>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97605A"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3.1</w:t>
      </w:r>
    </w:p>
    <w:p w14:paraId="3707D45E" w14:textId="77777777"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              20</w:t>
      </w:r>
      <w:r>
        <w:rPr>
          <w:rFonts w:ascii="GHEA Grapalat" w:hAnsi="GHEA Grapalat" w:cs="TimesArmenianPSMT"/>
          <w:i/>
          <w:sz w:val="20"/>
        </w:rPr>
        <w:t>25</w:t>
      </w:r>
      <w:r w:rsidRPr="00712340">
        <w:rPr>
          <w:rFonts w:ascii="GHEA Grapalat" w:hAnsi="GHEA Grapalat" w:cs="TimesArmenianPSMT"/>
          <w:i/>
          <w:sz w:val="20"/>
          <w:lang w:val="ru-RU"/>
        </w:rPr>
        <w:t xml:space="preserve">  թ. կնքված </w:t>
      </w:r>
    </w:p>
    <w:p w14:paraId="426AEFB7" w14:textId="674134EF"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w:t>
      </w:r>
      <w:r w:rsidRPr="009E67B5">
        <w:rPr>
          <w:rFonts w:ascii="GHEA Grapalat" w:hAnsi="GHEA Grapalat"/>
          <w:b/>
          <w:i/>
          <w:sz w:val="20"/>
          <w:lang w:val="hy-AM"/>
        </w:rPr>
        <w:t>« ԵՔԼ–ԳՀԾՁԲ-</w:t>
      </w:r>
      <w:r w:rsidR="0097605A">
        <w:rPr>
          <w:rFonts w:ascii="GHEA Grapalat" w:hAnsi="GHEA Grapalat"/>
          <w:b/>
          <w:i/>
          <w:sz w:val="20"/>
          <w:lang w:val="hy-AM"/>
        </w:rPr>
        <w:t>26/8</w:t>
      </w:r>
      <w:r w:rsidRPr="009E67B5">
        <w:rPr>
          <w:rFonts w:ascii="GHEA Grapalat" w:hAnsi="GHEA Grapalat"/>
          <w:b/>
          <w:i/>
          <w:sz w:val="20"/>
          <w:lang w:val="hy-AM"/>
        </w:rPr>
        <w:t>»</w:t>
      </w:r>
      <w:r w:rsidRPr="009E67B5">
        <w:rPr>
          <w:rFonts w:ascii="GHEA Grapalat" w:hAnsi="GHEA Grapalat"/>
          <w:i/>
          <w:sz w:val="20"/>
          <w:lang w:val="hy-AM"/>
        </w:rPr>
        <w:t xml:space="preserve">   </w:t>
      </w:r>
      <w:r w:rsidRPr="00712340">
        <w:rPr>
          <w:rFonts w:ascii="GHEA Grapalat" w:hAnsi="GHEA Grapalat" w:cs="TimesArmenianPSMT"/>
          <w:i/>
          <w:sz w:val="20"/>
          <w:lang w:val="ru-RU"/>
        </w:rPr>
        <w:t>ծածկագրով պայմանագրի</w:t>
      </w:r>
    </w:p>
    <w:p w14:paraId="4EE3CAA7" w14:textId="77777777" w:rsidR="007678FA" w:rsidRPr="0097605A" w:rsidRDefault="007678FA" w:rsidP="007678FA">
      <w:pPr>
        <w:autoSpaceDE w:val="0"/>
        <w:autoSpaceDN w:val="0"/>
        <w:adjustRightInd w:val="0"/>
        <w:jc w:val="right"/>
        <w:rPr>
          <w:rFonts w:ascii="GHEA Grapalat" w:hAnsi="GHEA Grapalat" w:cs="TimesArmenianPSMT"/>
          <w:i/>
          <w:sz w:val="20"/>
          <w:lang w:val="ru-RU"/>
        </w:rPr>
      </w:pPr>
    </w:p>
    <w:p w14:paraId="13E25385" w14:textId="77777777" w:rsidR="007678FA" w:rsidRPr="0097605A" w:rsidRDefault="007678FA" w:rsidP="007678FA">
      <w:pPr>
        <w:rPr>
          <w:rFonts w:ascii="GHEA Grapalat" w:hAnsi="GHEA Grapalat"/>
          <w:lang w:val="ru-RU"/>
        </w:rPr>
      </w:pPr>
    </w:p>
    <w:p w14:paraId="6CAAC98A" w14:textId="77777777" w:rsidR="007678FA" w:rsidRPr="0097605A" w:rsidRDefault="007678FA" w:rsidP="007678FA">
      <w:pPr>
        <w:rPr>
          <w:rFonts w:ascii="GHEA Grapalat" w:hAnsi="GHEA Grapalat"/>
          <w:lang w:val="ru-RU"/>
        </w:rPr>
      </w:pPr>
    </w:p>
    <w:p w14:paraId="6F02A41F" w14:textId="77777777" w:rsidR="007678FA" w:rsidRPr="0097605A" w:rsidRDefault="007678FA" w:rsidP="007678FA">
      <w:pPr>
        <w:rPr>
          <w:rFonts w:ascii="GHEA Grapalat" w:hAnsi="GHEA Grapalat"/>
          <w:lang w:val="ru-RU"/>
        </w:rPr>
      </w:pPr>
    </w:p>
    <w:p w14:paraId="535F362B" w14:textId="77777777" w:rsidR="007678FA" w:rsidRPr="0097605A" w:rsidRDefault="007678FA" w:rsidP="007678FA">
      <w:pPr>
        <w:tabs>
          <w:tab w:val="left" w:pos="2250"/>
        </w:tabs>
        <w:spacing w:line="276" w:lineRule="auto"/>
        <w:jc w:val="center"/>
        <w:rPr>
          <w:rFonts w:ascii="GHEA Grapalat" w:hAnsi="GHEA Grapalat" w:cs="Sylfaen"/>
          <w:bCs/>
          <w:sz w:val="18"/>
          <w:szCs w:val="18"/>
          <w:lang w:val="ru-RU"/>
        </w:rPr>
      </w:pPr>
      <w:proofErr w:type="gramStart"/>
      <w:r w:rsidRPr="00064ADD">
        <w:rPr>
          <w:rFonts w:ascii="GHEA Grapalat" w:hAnsi="GHEA Grapalat" w:cs="Sylfaen"/>
          <w:bCs/>
          <w:sz w:val="18"/>
          <w:szCs w:val="18"/>
        </w:rPr>
        <w:t>ԱԿՏ</w:t>
      </w:r>
      <w:r w:rsidRPr="0097605A">
        <w:rPr>
          <w:rFonts w:ascii="GHEA Grapalat" w:hAnsi="GHEA Grapalat" w:cs="Sylfaen"/>
          <w:bCs/>
          <w:sz w:val="18"/>
          <w:szCs w:val="18"/>
          <w:lang w:val="ru-RU"/>
        </w:rPr>
        <w:t xml:space="preserve">  </w:t>
      </w:r>
      <w:r w:rsidRPr="00064ADD">
        <w:rPr>
          <w:rFonts w:ascii="GHEA Grapalat" w:hAnsi="GHEA Grapalat" w:cs="Sylfaen"/>
          <w:bCs/>
          <w:sz w:val="18"/>
          <w:szCs w:val="18"/>
        </w:rPr>
        <w:t>N</w:t>
      </w:r>
      <w:proofErr w:type="gramEnd"/>
      <w:r w:rsidRPr="0097605A">
        <w:rPr>
          <w:rFonts w:ascii="GHEA Grapalat" w:hAnsi="GHEA Grapalat" w:cs="Sylfaen"/>
          <w:bCs/>
          <w:sz w:val="18"/>
          <w:szCs w:val="18"/>
          <w:lang w:val="ru-RU"/>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25" w:name="_Hlk187704942"/>
      <w:bookmarkStart w:id="26"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1B03C38C" w14:textId="77777777"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              20</w:t>
      </w:r>
      <w:r>
        <w:rPr>
          <w:rFonts w:ascii="GHEA Grapalat" w:hAnsi="GHEA Grapalat" w:cs="TimesArmenianPSMT"/>
          <w:i/>
          <w:sz w:val="20"/>
        </w:rPr>
        <w:t>25</w:t>
      </w:r>
      <w:r w:rsidRPr="00712340">
        <w:rPr>
          <w:rFonts w:ascii="GHEA Grapalat" w:hAnsi="GHEA Grapalat" w:cs="TimesArmenianPSMT"/>
          <w:i/>
          <w:sz w:val="20"/>
          <w:lang w:val="ru-RU"/>
        </w:rPr>
        <w:t xml:space="preserve">  թ. կնքված </w:t>
      </w:r>
    </w:p>
    <w:p w14:paraId="7A71840F" w14:textId="384F4E4A" w:rsidR="00A064C6" w:rsidRPr="00712340" w:rsidRDefault="00A064C6" w:rsidP="00A064C6">
      <w:pPr>
        <w:autoSpaceDE w:val="0"/>
        <w:autoSpaceDN w:val="0"/>
        <w:adjustRightInd w:val="0"/>
        <w:jc w:val="right"/>
        <w:rPr>
          <w:rFonts w:ascii="GHEA Grapalat" w:hAnsi="GHEA Grapalat" w:cs="TimesArmenianPSMT"/>
          <w:i/>
          <w:sz w:val="20"/>
          <w:lang w:val="ru-RU"/>
        </w:rPr>
      </w:pPr>
      <w:r w:rsidRPr="00712340">
        <w:rPr>
          <w:rFonts w:ascii="GHEA Grapalat" w:hAnsi="GHEA Grapalat" w:cs="TimesArmenianPSMT"/>
          <w:i/>
          <w:sz w:val="20"/>
          <w:lang w:val="ru-RU"/>
        </w:rPr>
        <w:t xml:space="preserve">                    </w:t>
      </w:r>
      <w:r w:rsidRPr="009E67B5">
        <w:rPr>
          <w:rFonts w:ascii="GHEA Grapalat" w:hAnsi="GHEA Grapalat"/>
          <w:b/>
          <w:i/>
          <w:sz w:val="20"/>
          <w:lang w:val="hy-AM"/>
        </w:rPr>
        <w:t>« ԵՔԼ–ԳՀԾՁԲ-</w:t>
      </w:r>
      <w:r w:rsidR="0097605A">
        <w:rPr>
          <w:rFonts w:ascii="GHEA Grapalat" w:hAnsi="GHEA Grapalat"/>
          <w:b/>
          <w:i/>
          <w:sz w:val="20"/>
          <w:lang w:val="hy-AM"/>
        </w:rPr>
        <w:t>26/8</w:t>
      </w:r>
      <w:r w:rsidRPr="009E67B5">
        <w:rPr>
          <w:rFonts w:ascii="GHEA Grapalat" w:hAnsi="GHEA Grapalat"/>
          <w:b/>
          <w:i/>
          <w:sz w:val="20"/>
          <w:lang w:val="hy-AM"/>
        </w:rPr>
        <w:t>»</w:t>
      </w:r>
      <w:r w:rsidRPr="009E67B5">
        <w:rPr>
          <w:rFonts w:ascii="GHEA Grapalat" w:hAnsi="GHEA Grapalat"/>
          <w:i/>
          <w:sz w:val="20"/>
          <w:lang w:val="hy-AM"/>
        </w:rPr>
        <w:t xml:space="preserve">   </w:t>
      </w:r>
      <w:r w:rsidRPr="00712340">
        <w:rPr>
          <w:rFonts w:ascii="GHEA Grapalat" w:hAnsi="GHEA Grapalat" w:cs="TimesArmenianPSMT"/>
          <w:i/>
          <w:sz w:val="20"/>
          <w:lang w:val="ru-RU"/>
        </w:rPr>
        <w:t>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պատվիրատուի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կատարողի</w:t>
      </w:r>
      <w:proofErr w:type="gramEnd"/>
      <w:r>
        <w:rPr>
          <w:rFonts w:ascii="GHEA Grapalat" w:hAnsi="GHEA Grapalat" w:cs="Sylfaen"/>
          <w:vertAlign w:val="superscript"/>
          <w:lang w:val="es-ES"/>
        </w:rPr>
        <w:t xml:space="preserve"> անվանումը</w:t>
      </w:r>
    </w:p>
    <w:p w14:paraId="267C0AE9" w14:textId="77777777" w:rsidR="00C82225" w:rsidRDefault="00C82225" w:rsidP="00C82225">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5"/>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6"/>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299057" w14:textId="77777777" w:rsidR="001035F7" w:rsidRDefault="001035F7">
      <w:r>
        <w:separator/>
      </w:r>
    </w:p>
  </w:endnote>
  <w:endnote w:type="continuationSeparator" w:id="0">
    <w:p w14:paraId="725DAE49" w14:textId="77777777" w:rsidR="001035F7" w:rsidRDefault="00103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38194E" w14:textId="77777777" w:rsidR="001035F7" w:rsidRDefault="001035F7">
      <w:r>
        <w:separator/>
      </w:r>
    </w:p>
  </w:footnote>
  <w:footnote w:type="continuationSeparator" w:id="0">
    <w:p w14:paraId="11E865D5" w14:textId="77777777" w:rsidR="001035F7" w:rsidRDefault="001035F7">
      <w:r>
        <w:continuationSeparator/>
      </w:r>
    </w:p>
  </w:footnote>
  <w:footnote w:id="1">
    <w:p w14:paraId="07BF2623" w14:textId="77777777" w:rsidR="0097605A" w:rsidRPr="00B864E3" w:rsidRDefault="0097605A" w:rsidP="009C1C91">
      <w:pPr>
        <w:jc w:val="both"/>
        <w:rPr>
          <w:rFonts w:ascii="GHEA Grapalat" w:hAnsi="GHEA Grapalat" w:cs="Sylfaen"/>
          <w:i/>
          <w:sz w:val="16"/>
          <w:szCs w:val="16"/>
          <w:lang w:val="af-ZA" w:eastAsia="ru-RU"/>
        </w:rPr>
      </w:pPr>
      <w:r>
        <w:rPr>
          <w:rStyle w:val="FootnoteReference"/>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14:paraId="4B26B40D" w14:textId="77777777" w:rsidR="0097605A" w:rsidRPr="001F0EE2" w:rsidRDefault="0097605A"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97605A" w:rsidRPr="001F0EE2" w:rsidRDefault="0097605A"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97605A" w:rsidRPr="001F0EE2" w:rsidRDefault="0097605A"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97605A" w:rsidRPr="009C1C91" w:rsidRDefault="0097605A">
      <w:pPr>
        <w:pStyle w:val="FootnoteText"/>
        <w:rPr>
          <w:rFonts w:asciiTheme="minorHAnsi" w:hAnsiTheme="minorHAnsi"/>
        </w:rPr>
      </w:pPr>
    </w:p>
  </w:footnote>
  <w:footnote w:id="2">
    <w:p w14:paraId="3DA46D98" w14:textId="4FCBF2DD" w:rsidR="0097605A" w:rsidRPr="00EA25A4" w:rsidRDefault="0097605A"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01EE3D6E" w14:textId="7CA514F0" w:rsidR="0097605A" w:rsidRPr="004B72E3" w:rsidRDefault="0097605A" w:rsidP="00183982">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97605A" w:rsidRPr="004B72E3" w:rsidRDefault="0097605A" w:rsidP="00183982">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97605A" w:rsidRPr="00183982" w:rsidRDefault="0097605A" w:rsidP="00183982">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4">
    <w:p w14:paraId="6F81B831" w14:textId="77777777" w:rsidR="0097605A" w:rsidRPr="007C2603" w:rsidRDefault="0097605A" w:rsidP="00183982">
      <w:pPr>
        <w:pStyle w:val="FootnoteText"/>
        <w:rPr>
          <w:rFonts w:ascii="GHEA Grapalat" w:hAnsi="GHEA Grapalat" w:cs="Sylfaen"/>
          <w:i/>
          <w:sz w:val="16"/>
          <w:szCs w:val="16"/>
          <w:lang w:val="hy-AM"/>
        </w:rPr>
      </w:pPr>
      <w:r>
        <w:rPr>
          <w:rStyle w:val="FootnoteReference"/>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97605A" w:rsidRPr="007C2603" w:rsidRDefault="0097605A"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97605A" w:rsidRPr="007C2603" w:rsidRDefault="0097605A" w:rsidP="00183982">
      <w:pPr>
        <w:pStyle w:val="FootnoteText"/>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97605A" w:rsidRPr="007C2603" w:rsidRDefault="0097605A" w:rsidP="00183982">
      <w:pPr>
        <w:pStyle w:val="FootnoteText"/>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97605A" w:rsidRPr="00183982" w:rsidRDefault="0097605A">
      <w:pPr>
        <w:pStyle w:val="FootnoteText"/>
        <w:rPr>
          <w:rFonts w:asciiTheme="minorHAnsi" w:hAnsiTheme="minorHAnsi"/>
          <w:lang w:val="hy-AM"/>
        </w:rPr>
      </w:pPr>
    </w:p>
  </w:footnote>
  <w:footnote w:id="5">
    <w:p w14:paraId="2D7615C6" w14:textId="77777777" w:rsidR="0097605A" w:rsidRPr="00183982" w:rsidRDefault="0097605A" w:rsidP="00183982">
      <w:pPr>
        <w:pStyle w:val="FootnoteText"/>
        <w:jc w:val="both"/>
        <w:rPr>
          <w:rFonts w:ascii="GHEA Grapalat" w:hAnsi="GHEA Grapalat" w:cs="Sylfaen"/>
          <w:i/>
          <w:sz w:val="16"/>
          <w:szCs w:val="16"/>
          <w:lang w:val="hy-AM"/>
        </w:rPr>
      </w:pPr>
      <w:r>
        <w:rPr>
          <w:rStyle w:val="FootnoteReference"/>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97605A" w:rsidRPr="008A1EE5" w:rsidRDefault="0097605A" w:rsidP="00183982">
      <w:pPr>
        <w:pStyle w:val="FootnoteText"/>
        <w:rPr>
          <w:rFonts w:ascii="Times New Roman" w:hAnsi="Times New Roman"/>
          <w:vertAlign w:val="superscript"/>
          <w:lang w:val="hy-AM"/>
        </w:rPr>
      </w:pPr>
    </w:p>
    <w:p w14:paraId="28ADC19C" w14:textId="0976CBD3" w:rsidR="0097605A" w:rsidRPr="00183982" w:rsidRDefault="0097605A">
      <w:pPr>
        <w:pStyle w:val="FootnoteText"/>
        <w:rPr>
          <w:rFonts w:asciiTheme="minorHAnsi" w:hAnsiTheme="minorHAnsi"/>
          <w:lang w:val="hy-AM"/>
        </w:rPr>
      </w:pPr>
    </w:p>
  </w:footnote>
  <w:footnote w:id="6">
    <w:p w14:paraId="1390436F" w14:textId="7DFDD713" w:rsidR="0097605A" w:rsidRPr="00D20E6D" w:rsidRDefault="0097605A" w:rsidP="00D20E6D">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7">
    <w:p w14:paraId="06F4C2DA" w14:textId="5068EFB2" w:rsidR="0097605A" w:rsidRPr="00D20E6D" w:rsidRDefault="0097605A" w:rsidP="00D20E6D">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8">
    <w:p w14:paraId="07488622" w14:textId="77777777" w:rsidR="0097605A" w:rsidRPr="00324F5B" w:rsidDel="001B2C6E" w:rsidRDefault="0097605A" w:rsidP="008F47EE">
      <w:pPr>
        <w:pStyle w:val="FootnoteText"/>
        <w:rPr>
          <w:del w:id="19" w:author="User" w:date="2019-05-26T11:21:00Z"/>
          <w:lang w:val="af-ZA"/>
        </w:rPr>
      </w:pPr>
      <w:r w:rsidRPr="00324F5B">
        <w:rPr>
          <w:color w:val="FFFFFF"/>
          <w:vertAlign w:val="superscript"/>
          <w:lang w:val="af-ZA"/>
        </w:rPr>
        <w:t>29</w:t>
      </w:r>
      <w:r w:rsidRPr="00324F5B">
        <w:rPr>
          <w:vertAlign w:val="superscript"/>
          <w:lang w:val="af-ZA"/>
        </w:rPr>
        <w:t xml:space="preserve"> 20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324F5B">
        <w:rPr>
          <w:rFonts w:ascii="GHEA Grapalat" w:hAnsi="GHEA Grapalat"/>
          <w:i/>
          <w:sz w:val="16"/>
          <w:szCs w:val="24"/>
          <w:lang w:val="af-ZA" w:eastAsia="en-US"/>
        </w:rPr>
        <w:t>-</w:t>
      </w:r>
      <w:r>
        <w:rPr>
          <w:rFonts w:ascii="GHEA Grapalat" w:hAnsi="GHEA Grapalat"/>
          <w:i/>
          <w:sz w:val="16"/>
          <w:szCs w:val="24"/>
          <w:lang w:val="en-US" w:eastAsia="en-US"/>
        </w:rPr>
        <w:t>ի</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324F5B">
        <w:rPr>
          <w:rFonts w:ascii="GHEA Grapalat" w:hAnsi="GHEA Grapalat"/>
          <w:i/>
          <w:sz w:val="16"/>
          <w:szCs w:val="24"/>
          <w:lang w:val="af-ZA" w:eastAsia="en-US"/>
        </w:rPr>
        <w:t>-</w:t>
      </w:r>
      <w:r>
        <w:rPr>
          <w:rFonts w:ascii="GHEA Grapalat" w:hAnsi="GHEA Grapalat"/>
          <w:i/>
          <w:sz w:val="16"/>
          <w:szCs w:val="24"/>
          <w:lang w:val="en-US" w:eastAsia="en-US"/>
        </w:rPr>
        <w:t>ն</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324F5B">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324F5B">
        <w:rPr>
          <w:rFonts w:ascii="GHEA Grapalat" w:hAnsi="GHEA Grapalat"/>
          <w:i/>
          <w:sz w:val="16"/>
          <w:szCs w:val="24"/>
          <w:lang w:val="af-ZA" w:eastAsia="en-US"/>
        </w:rPr>
        <w:t>:</w:t>
      </w:r>
    </w:p>
  </w:footnote>
  <w:footnote w:id="9">
    <w:p w14:paraId="044E7DBA" w14:textId="77777777" w:rsidR="0097605A" w:rsidRPr="00247626" w:rsidRDefault="0097605A" w:rsidP="008F47EE">
      <w:pPr>
        <w:pStyle w:val="FootnoteText"/>
        <w:jc w:val="both"/>
        <w:rPr>
          <w:rFonts w:ascii="GHEA Grapalat" w:hAnsi="GHEA Grapalat"/>
          <w:i/>
          <w:sz w:val="16"/>
          <w:szCs w:val="24"/>
          <w:lang w:val="af-ZA" w:eastAsia="en-US"/>
        </w:rPr>
      </w:pPr>
      <w:r w:rsidRPr="00247626">
        <w:rPr>
          <w:color w:val="FFFFFF"/>
          <w:vertAlign w:val="superscript"/>
          <w:lang w:val="af-ZA"/>
        </w:rPr>
        <w:t>31</w:t>
      </w:r>
      <w:r w:rsidRPr="00247626">
        <w:rPr>
          <w:vertAlign w:val="superscript"/>
          <w:lang w:val="af-ZA"/>
        </w:rPr>
        <w:t xml:space="preserve"> 22 </w:t>
      </w:r>
      <w:r w:rsidRPr="005D6F65">
        <w:rPr>
          <w:rFonts w:ascii="GHEA Grapalat" w:hAnsi="GHEA Grapalat"/>
          <w:i/>
          <w:sz w:val="16"/>
          <w:szCs w:val="24"/>
          <w:lang w:val="hy-AM" w:eastAsia="en-US"/>
        </w:rPr>
        <w:t xml:space="preserve">Պարբերությունը հանվում է, եթե ծառայությունը չի վերաբերում </w:t>
      </w:r>
      <w:r>
        <w:rPr>
          <w:rFonts w:ascii="GHEA Grapalat" w:hAnsi="GHEA Grapalat"/>
          <w:i/>
          <w:sz w:val="16"/>
          <w:szCs w:val="24"/>
          <w:lang w:val="en-US" w:eastAsia="en-US"/>
        </w:rPr>
        <w:t>ա</w:t>
      </w:r>
      <w:r w:rsidRPr="005D6F65">
        <w:rPr>
          <w:rFonts w:ascii="GHEA Grapalat" w:hAnsi="GHEA Grapalat"/>
          <w:i/>
          <w:sz w:val="16"/>
          <w:szCs w:val="24"/>
          <w:lang w:val="hy-AM" w:eastAsia="en-US"/>
        </w:rPr>
        <w:t>վտոմեքենաների, սարքերի և սարքավորումների վերանորոգմանը</w:t>
      </w:r>
      <w:r w:rsidRPr="00247626">
        <w:rPr>
          <w:rFonts w:ascii="GHEA Grapalat" w:hAnsi="GHEA Grapalat"/>
          <w:i/>
          <w:sz w:val="16"/>
          <w:szCs w:val="24"/>
          <w:lang w:val="af-ZA" w:eastAsia="en-US"/>
        </w:rPr>
        <w:t>:</w:t>
      </w:r>
    </w:p>
    <w:p w14:paraId="523A04F6" w14:textId="77777777" w:rsidR="0097605A" w:rsidRPr="00EF63B0" w:rsidRDefault="0097605A" w:rsidP="008F47EE">
      <w:pPr>
        <w:pStyle w:val="FootnoteText"/>
        <w:jc w:val="both"/>
        <w:rPr>
          <w:rFonts w:ascii="GHEA Grapalat" w:hAnsi="GHEA Grapalat"/>
          <w:i/>
          <w:sz w:val="16"/>
          <w:szCs w:val="24"/>
          <w:lang w:val="af-ZA" w:eastAsia="en-US"/>
        </w:rPr>
      </w:pPr>
      <w:r w:rsidRPr="00247626">
        <w:rPr>
          <w:rFonts w:ascii="GHEA Grapalat" w:hAnsi="GHEA Grapalat"/>
          <w:i/>
          <w:sz w:val="16"/>
          <w:szCs w:val="24"/>
          <w:lang w:val="af-ZA" w:eastAsia="en-US"/>
        </w:rPr>
        <w:t xml:space="preserve">   </w:t>
      </w:r>
      <w:r w:rsidRPr="00EF63B0">
        <w:rPr>
          <w:rFonts w:ascii="GHEA Grapalat" w:hAnsi="GHEA Grapalat"/>
          <w:i/>
          <w:sz w:val="16"/>
          <w:szCs w:val="24"/>
          <w:vertAlign w:val="superscript"/>
          <w:lang w:val="af-ZA" w:eastAsia="en-US"/>
        </w:rPr>
        <w:t xml:space="preserve">23 </w:t>
      </w:r>
      <w:r>
        <w:rPr>
          <w:rFonts w:ascii="GHEA Grapalat" w:hAnsi="GHEA Grapalat"/>
          <w:i/>
          <w:sz w:val="16"/>
          <w:szCs w:val="24"/>
          <w:lang w:val="en-US" w:eastAsia="en-US"/>
        </w:rPr>
        <w:t>Եթե</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EF63B0">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EF63B0">
        <w:rPr>
          <w:rFonts w:ascii="GHEA Grapalat" w:hAnsi="GHEA Grapalat"/>
          <w:i/>
          <w:sz w:val="16"/>
          <w:szCs w:val="24"/>
          <w:lang w:val="af-ZA" w:eastAsia="en-US"/>
        </w:rPr>
        <w:t xml:space="preserve">: </w:t>
      </w:r>
    </w:p>
    <w:p w14:paraId="16DD3AA5" w14:textId="77777777" w:rsidR="0097605A" w:rsidRPr="00EF63B0" w:rsidRDefault="0097605A" w:rsidP="008F47EE">
      <w:pPr>
        <w:pStyle w:val="FootnoteText"/>
        <w:jc w:val="both"/>
        <w:rPr>
          <w:vertAlign w:val="superscript"/>
          <w:lang w:val="af-ZA"/>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401F8749" w14:textId="77777777" w:rsidR="0097605A" w:rsidDel="00343637" w:rsidRDefault="0097605A" w:rsidP="008F47EE">
      <w:pPr>
        <w:pStyle w:val="FootnoteText"/>
        <w:rPr>
          <w:del w:id="20" w:author="User" w:date="2019-05-26T11:24:00Z"/>
        </w:rPr>
      </w:pPr>
    </w:p>
  </w:footnote>
  <w:footnote w:id="10">
    <w:p w14:paraId="1D64F396" w14:textId="77777777" w:rsidR="0097605A" w:rsidRPr="002B5F7E" w:rsidDel="00CE70A2" w:rsidRDefault="0097605A" w:rsidP="00A2608F">
      <w:pPr>
        <w:pStyle w:val="FootnoteText"/>
        <w:jc w:val="both"/>
        <w:rPr>
          <w:del w:id="21" w:author="User" w:date="2019-05-26T11:27:00Z"/>
          <w:sz w:val="16"/>
          <w:szCs w:val="16"/>
          <w:lang w:val="en-US"/>
        </w:rPr>
      </w:pPr>
      <w:r w:rsidRPr="00AE40F8">
        <w:rPr>
          <w:color w:val="FFFFFF"/>
          <w:vertAlign w:val="superscript"/>
          <w:lang w:val="en-US"/>
        </w:rPr>
        <w:t>33</w:t>
      </w:r>
      <w:r>
        <w:rPr>
          <w:vertAlign w:val="superscript"/>
          <w:lang w:val="en-US"/>
        </w:rPr>
        <w:t xml:space="preserve"> </w:t>
      </w:r>
    </w:p>
  </w:footnote>
  <w:footnote w:id="11">
    <w:p w14:paraId="0A840F00" w14:textId="741853D2" w:rsidR="0097605A" w:rsidRPr="0090663C" w:rsidRDefault="0097605A"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2">
    <w:p w14:paraId="09AEC7E1" w14:textId="6454838B" w:rsidR="0097605A" w:rsidRPr="0090663C" w:rsidRDefault="0097605A">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13">
    <w:p w14:paraId="60CCAA93" w14:textId="77777777" w:rsidR="0097605A" w:rsidRPr="00264D57" w:rsidRDefault="0097605A" w:rsidP="00C82225">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4">
    <w:p w14:paraId="2929E360" w14:textId="77777777" w:rsidR="0097605A" w:rsidRDefault="0097605A" w:rsidP="00A43145">
      <w:r w:rsidRPr="006265F4">
        <w:rPr>
          <w:rFonts w:ascii="GHEA Grapalat" w:hAnsi="GHEA Grapalat"/>
          <w:i/>
          <w:sz w:val="16"/>
          <w:lang w:val="hy-AM"/>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3B40"/>
    <w:rsid w:val="0003466E"/>
    <w:rsid w:val="00034CED"/>
    <w:rsid w:val="000356CC"/>
    <w:rsid w:val="00037DDE"/>
    <w:rsid w:val="000408D8"/>
    <w:rsid w:val="0004387F"/>
    <w:rsid w:val="00043B62"/>
    <w:rsid w:val="00044609"/>
    <w:rsid w:val="0004482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19C1"/>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1091"/>
    <w:rsid w:val="000B259E"/>
    <w:rsid w:val="000B5AE5"/>
    <w:rsid w:val="000B5E4E"/>
    <w:rsid w:val="000B700B"/>
    <w:rsid w:val="000B7641"/>
    <w:rsid w:val="000B7C54"/>
    <w:rsid w:val="000C0044"/>
    <w:rsid w:val="000C0396"/>
    <w:rsid w:val="000C062F"/>
    <w:rsid w:val="000C0A9D"/>
    <w:rsid w:val="000C165F"/>
    <w:rsid w:val="000C36C6"/>
    <w:rsid w:val="000C3D70"/>
    <w:rsid w:val="000C4A66"/>
    <w:rsid w:val="000C5A09"/>
    <w:rsid w:val="000C6B81"/>
    <w:rsid w:val="000C6F81"/>
    <w:rsid w:val="000C71D2"/>
    <w:rsid w:val="000C7D00"/>
    <w:rsid w:val="000D07E4"/>
    <w:rsid w:val="000D10F1"/>
    <w:rsid w:val="000D16B6"/>
    <w:rsid w:val="000D2054"/>
    <w:rsid w:val="000D234C"/>
    <w:rsid w:val="000D2527"/>
    <w:rsid w:val="000D2AB2"/>
    <w:rsid w:val="000D3188"/>
    <w:rsid w:val="000D34C8"/>
    <w:rsid w:val="000D3B6D"/>
    <w:rsid w:val="000D4471"/>
    <w:rsid w:val="000D47F4"/>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663"/>
    <w:rsid w:val="000F6E48"/>
    <w:rsid w:val="000F7026"/>
    <w:rsid w:val="000F74C4"/>
    <w:rsid w:val="000F7AE0"/>
    <w:rsid w:val="000F7D9A"/>
    <w:rsid w:val="0010050E"/>
    <w:rsid w:val="00101445"/>
    <w:rsid w:val="00101C9A"/>
    <w:rsid w:val="00101F06"/>
    <w:rsid w:val="00102291"/>
    <w:rsid w:val="00102DFE"/>
    <w:rsid w:val="0010323D"/>
    <w:rsid w:val="001035F7"/>
    <w:rsid w:val="00103979"/>
    <w:rsid w:val="00103DEF"/>
    <w:rsid w:val="00104374"/>
    <w:rsid w:val="00104861"/>
    <w:rsid w:val="00106365"/>
    <w:rsid w:val="00106D44"/>
    <w:rsid w:val="00106DEE"/>
    <w:rsid w:val="00106F3B"/>
    <w:rsid w:val="00110D13"/>
    <w:rsid w:val="00111976"/>
    <w:rsid w:val="00113F0D"/>
    <w:rsid w:val="00115905"/>
    <w:rsid w:val="001159FA"/>
    <w:rsid w:val="0011611E"/>
    <w:rsid w:val="00116E47"/>
    <w:rsid w:val="00117020"/>
    <w:rsid w:val="00117964"/>
    <w:rsid w:val="00117DAA"/>
    <w:rsid w:val="00121E79"/>
    <w:rsid w:val="001242C4"/>
    <w:rsid w:val="00124461"/>
    <w:rsid w:val="001276C9"/>
    <w:rsid w:val="00130202"/>
    <w:rsid w:val="00130331"/>
    <w:rsid w:val="001305C6"/>
    <w:rsid w:val="00131E9C"/>
    <w:rsid w:val="00132FA8"/>
    <w:rsid w:val="00133A5A"/>
    <w:rsid w:val="00133A7E"/>
    <w:rsid w:val="00133CE4"/>
    <w:rsid w:val="001345BF"/>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1D9C"/>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5CC"/>
    <w:rsid w:val="00172BD7"/>
    <w:rsid w:val="001732FB"/>
    <w:rsid w:val="001735A6"/>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DAF"/>
    <w:rsid w:val="00183004"/>
    <w:rsid w:val="0018301A"/>
    <w:rsid w:val="001830FF"/>
    <w:rsid w:val="00183982"/>
    <w:rsid w:val="00183FEA"/>
    <w:rsid w:val="00184D18"/>
    <w:rsid w:val="00184F17"/>
    <w:rsid w:val="00185684"/>
    <w:rsid w:val="0018591C"/>
    <w:rsid w:val="00185DF9"/>
    <w:rsid w:val="0018674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52B2"/>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2BDE"/>
    <w:rsid w:val="001E55B2"/>
    <w:rsid w:val="001E5866"/>
    <w:rsid w:val="001E7200"/>
    <w:rsid w:val="001E7733"/>
    <w:rsid w:val="001F0335"/>
    <w:rsid w:val="001F0371"/>
    <w:rsid w:val="001F0642"/>
    <w:rsid w:val="001F0EE2"/>
    <w:rsid w:val="001F1DF0"/>
    <w:rsid w:val="001F3237"/>
    <w:rsid w:val="001F386B"/>
    <w:rsid w:val="001F3F54"/>
    <w:rsid w:val="001F4197"/>
    <w:rsid w:val="001F44FF"/>
    <w:rsid w:val="001F57F9"/>
    <w:rsid w:val="001F5A77"/>
    <w:rsid w:val="001F5FDE"/>
    <w:rsid w:val="001F6578"/>
    <w:rsid w:val="001F760C"/>
    <w:rsid w:val="00201683"/>
    <w:rsid w:val="002017CB"/>
    <w:rsid w:val="00201DA0"/>
    <w:rsid w:val="00201F2E"/>
    <w:rsid w:val="00202F4D"/>
    <w:rsid w:val="002032CE"/>
    <w:rsid w:val="00203590"/>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307"/>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478F9"/>
    <w:rsid w:val="0025145E"/>
    <w:rsid w:val="00251694"/>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460"/>
    <w:rsid w:val="0027499F"/>
    <w:rsid w:val="00274BDF"/>
    <w:rsid w:val="00274F0E"/>
    <w:rsid w:val="002754C4"/>
    <w:rsid w:val="002762FA"/>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4B07"/>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2D7"/>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4F4"/>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23BD"/>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0B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5EA5"/>
    <w:rsid w:val="003C66CF"/>
    <w:rsid w:val="003C6A92"/>
    <w:rsid w:val="003C7160"/>
    <w:rsid w:val="003D0075"/>
    <w:rsid w:val="003D0940"/>
    <w:rsid w:val="003D0E0C"/>
    <w:rsid w:val="003D14E9"/>
    <w:rsid w:val="003D160A"/>
    <w:rsid w:val="003D1BB7"/>
    <w:rsid w:val="003D1CF4"/>
    <w:rsid w:val="003D1F13"/>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E7E40"/>
    <w:rsid w:val="003F0133"/>
    <w:rsid w:val="003F1459"/>
    <w:rsid w:val="003F1EEA"/>
    <w:rsid w:val="003F208A"/>
    <w:rsid w:val="003F264A"/>
    <w:rsid w:val="003F288F"/>
    <w:rsid w:val="003F300B"/>
    <w:rsid w:val="003F3613"/>
    <w:rsid w:val="003F3AE8"/>
    <w:rsid w:val="003F4C5E"/>
    <w:rsid w:val="003F59D9"/>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EC4"/>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1AF2"/>
    <w:rsid w:val="00463157"/>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592"/>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3A9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C7D90"/>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D7FF4"/>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53B"/>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0E6"/>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6F76"/>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1FAE"/>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0702"/>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06D"/>
    <w:rsid w:val="005C4C12"/>
    <w:rsid w:val="005C6159"/>
    <w:rsid w:val="005C7C31"/>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5F0"/>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042"/>
    <w:rsid w:val="00621350"/>
    <w:rsid w:val="006216F7"/>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6607"/>
    <w:rsid w:val="00637DAB"/>
    <w:rsid w:val="00641AD5"/>
    <w:rsid w:val="00642EFE"/>
    <w:rsid w:val="00644CE2"/>
    <w:rsid w:val="00647B5C"/>
    <w:rsid w:val="00650073"/>
    <w:rsid w:val="00650458"/>
    <w:rsid w:val="006505D2"/>
    <w:rsid w:val="00651408"/>
    <w:rsid w:val="00651E02"/>
    <w:rsid w:val="0065206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4128"/>
    <w:rsid w:val="00685962"/>
    <w:rsid w:val="00685A30"/>
    <w:rsid w:val="00685C48"/>
    <w:rsid w:val="00687FF3"/>
    <w:rsid w:val="00691009"/>
    <w:rsid w:val="006912BB"/>
    <w:rsid w:val="0069154E"/>
    <w:rsid w:val="00692C09"/>
    <w:rsid w:val="00692FA3"/>
    <w:rsid w:val="00693C4E"/>
    <w:rsid w:val="0069426B"/>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06DC"/>
    <w:rsid w:val="006B1A19"/>
    <w:rsid w:val="006B24F0"/>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A98"/>
    <w:rsid w:val="006E0AE4"/>
    <w:rsid w:val="006E0E07"/>
    <w:rsid w:val="006E0F22"/>
    <w:rsid w:val="006E2003"/>
    <w:rsid w:val="006E2E11"/>
    <w:rsid w:val="006E35A0"/>
    <w:rsid w:val="006E35C3"/>
    <w:rsid w:val="006E3EC4"/>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173F"/>
    <w:rsid w:val="00712311"/>
    <w:rsid w:val="00712340"/>
    <w:rsid w:val="007125A0"/>
    <w:rsid w:val="00712DB8"/>
    <w:rsid w:val="007131F4"/>
    <w:rsid w:val="00714C96"/>
    <w:rsid w:val="007154FC"/>
    <w:rsid w:val="00715ADE"/>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3F90"/>
    <w:rsid w:val="00774C67"/>
    <w:rsid w:val="0077504D"/>
    <w:rsid w:val="00775F59"/>
    <w:rsid w:val="007760A5"/>
    <w:rsid w:val="0077611C"/>
    <w:rsid w:val="00776D17"/>
    <w:rsid w:val="00776E6C"/>
    <w:rsid w:val="00777443"/>
    <w:rsid w:val="007776BB"/>
    <w:rsid w:val="00780520"/>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49E"/>
    <w:rsid w:val="008258A1"/>
    <w:rsid w:val="00826193"/>
    <w:rsid w:val="008264EB"/>
    <w:rsid w:val="008268B8"/>
    <w:rsid w:val="00827255"/>
    <w:rsid w:val="0082763D"/>
    <w:rsid w:val="00830036"/>
    <w:rsid w:val="00831C52"/>
    <w:rsid w:val="00831DC3"/>
    <w:rsid w:val="008326D8"/>
    <w:rsid w:val="00832709"/>
    <w:rsid w:val="0083296C"/>
    <w:rsid w:val="008336CA"/>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608"/>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4552"/>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3EF6"/>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04E"/>
    <w:rsid w:val="008D11AA"/>
    <w:rsid w:val="008D294A"/>
    <w:rsid w:val="008D2B99"/>
    <w:rsid w:val="008D3C71"/>
    <w:rsid w:val="008D493D"/>
    <w:rsid w:val="008D5016"/>
    <w:rsid w:val="008D50A8"/>
    <w:rsid w:val="008D51B5"/>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47EE"/>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3DCB"/>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2F68"/>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1D3C"/>
    <w:rsid w:val="009724A5"/>
    <w:rsid w:val="00972668"/>
    <w:rsid w:val="009732B6"/>
    <w:rsid w:val="00973601"/>
    <w:rsid w:val="0097362A"/>
    <w:rsid w:val="00973BAB"/>
    <w:rsid w:val="00973FB1"/>
    <w:rsid w:val="009749F3"/>
    <w:rsid w:val="009750D7"/>
    <w:rsid w:val="00975F7E"/>
    <w:rsid w:val="0097605A"/>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246"/>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64C6"/>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608F"/>
    <w:rsid w:val="00A27FAF"/>
    <w:rsid w:val="00A3062D"/>
    <w:rsid w:val="00A30B3F"/>
    <w:rsid w:val="00A31A12"/>
    <w:rsid w:val="00A31F51"/>
    <w:rsid w:val="00A3284C"/>
    <w:rsid w:val="00A336BB"/>
    <w:rsid w:val="00A34587"/>
    <w:rsid w:val="00A3468D"/>
    <w:rsid w:val="00A34AFD"/>
    <w:rsid w:val="00A34FA3"/>
    <w:rsid w:val="00A363C5"/>
    <w:rsid w:val="00A37070"/>
    <w:rsid w:val="00A40446"/>
    <w:rsid w:val="00A4071E"/>
    <w:rsid w:val="00A408CE"/>
    <w:rsid w:val="00A413AB"/>
    <w:rsid w:val="00A41725"/>
    <w:rsid w:val="00A41B93"/>
    <w:rsid w:val="00A42216"/>
    <w:rsid w:val="00A42D1F"/>
    <w:rsid w:val="00A42E71"/>
    <w:rsid w:val="00A43145"/>
    <w:rsid w:val="00A43166"/>
    <w:rsid w:val="00A4360B"/>
    <w:rsid w:val="00A4426D"/>
    <w:rsid w:val="00A445EF"/>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6888"/>
    <w:rsid w:val="00A572D8"/>
    <w:rsid w:val="00A57AD8"/>
    <w:rsid w:val="00A61746"/>
    <w:rsid w:val="00A619F2"/>
    <w:rsid w:val="00A61F96"/>
    <w:rsid w:val="00A63118"/>
    <w:rsid w:val="00A63445"/>
    <w:rsid w:val="00A63EB8"/>
    <w:rsid w:val="00A64339"/>
    <w:rsid w:val="00A65307"/>
    <w:rsid w:val="00A65C38"/>
    <w:rsid w:val="00A660E4"/>
    <w:rsid w:val="00A66163"/>
    <w:rsid w:val="00A66431"/>
    <w:rsid w:val="00A66B94"/>
    <w:rsid w:val="00A6756D"/>
    <w:rsid w:val="00A67EAC"/>
    <w:rsid w:val="00A70355"/>
    <w:rsid w:val="00A707D9"/>
    <w:rsid w:val="00A7178B"/>
    <w:rsid w:val="00A718D5"/>
    <w:rsid w:val="00A71BBC"/>
    <w:rsid w:val="00A7258C"/>
    <w:rsid w:val="00A731B5"/>
    <w:rsid w:val="00A73661"/>
    <w:rsid w:val="00A738F6"/>
    <w:rsid w:val="00A74449"/>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26DE"/>
    <w:rsid w:val="00A93710"/>
    <w:rsid w:val="00A9440E"/>
    <w:rsid w:val="00A95C09"/>
    <w:rsid w:val="00A96293"/>
    <w:rsid w:val="00A96817"/>
    <w:rsid w:val="00A97489"/>
    <w:rsid w:val="00AA0908"/>
    <w:rsid w:val="00AA0AD8"/>
    <w:rsid w:val="00AA0F00"/>
    <w:rsid w:val="00AA13E4"/>
    <w:rsid w:val="00AA1568"/>
    <w:rsid w:val="00AA18C8"/>
    <w:rsid w:val="00AA1BBF"/>
    <w:rsid w:val="00AA2640"/>
    <w:rsid w:val="00AA30C8"/>
    <w:rsid w:val="00AA39D1"/>
    <w:rsid w:val="00AA3E3B"/>
    <w:rsid w:val="00AA5305"/>
    <w:rsid w:val="00AA632C"/>
    <w:rsid w:val="00AA697C"/>
    <w:rsid w:val="00AA6F53"/>
    <w:rsid w:val="00AA75FA"/>
    <w:rsid w:val="00AA7805"/>
    <w:rsid w:val="00AB00B1"/>
    <w:rsid w:val="00AB0304"/>
    <w:rsid w:val="00AB0DA9"/>
    <w:rsid w:val="00AB14F4"/>
    <w:rsid w:val="00AB16AE"/>
    <w:rsid w:val="00AB1DD6"/>
    <w:rsid w:val="00AB1F10"/>
    <w:rsid w:val="00AB227A"/>
    <w:rsid w:val="00AB244D"/>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5C5F"/>
    <w:rsid w:val="00B36E56"/>
    <w:rsid w:val="00B37250"/>
    <w:rsid w:val="00B40121"/>
    <w:rsid w:val="00B40233"/>
    <w:rsid w:val="00B413A8"/>
    <w:rsid w:val="00B421EB"/>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51BF"/>
    <w:rsid w:val="00B66C0B"/>
    <w:rsid w:val="00B67CCD"/>
    <w:rsid w:val="00B71D73"/>
    <w:rsid w:val="00B725DC"/>
    <w:rsid w:val="00B728B3"/>
    <w:rsid w:val="00B73AB8"/>
    <w:rsid w:val="00B73DE0"/>
    <w:rsid w:val="00B744F6"/>
    <w:rsid w:val="00B75158"/>
    <w:rsid w:val="00B7535E"/>
    <w:rsid w:val="00B75687"/>
    <w:rsid w:val="00B7771E"/>
    <w:rsid w:val="00B81637"/>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57C6"/>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6D0"/>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4FA"/>
    <w:rsid w:val="00BE6F5D"/>
    <w:rsid w:val="00BE721D"/>
    <w:rsid w:val="00BE7276"/>
    <w:rsid w:val="00BE77AC"/>
    <w:rsid w:val="00BE7FE1"/>
    <w:rsid w:val="00BF006A"/>
    <w:rsid w:val="00BF0913"/>
    <w:rsid w:val="00BF1D8E"/>
    <w:rsid w:val="00BF3620"/>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09AD"/>
    <w:rsid w:val="00C3130B"/>
    <w:rsid w:val="00C31373"/>
    <w:rsid w:val="00C324F0"/>
    <w:rsid w:val="00C32CBB"/>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2E98"/>
    <w:rsid w:val="00C943EA"/>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27"/>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1A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A52"/>
    <w:rsid w:val="00D27B1C"/>
    <w:rsid w:val="00D27C21"/>
    <w:rsid w:val="00D30487"/>
    <w:rsid w:val="00D30F7E"/>
    <w:rsid w:val="00D31F34"/>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ACF"/>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2F51"/>
    <w:rsid w:val="00DA3F93"/>
    <w:rsid w:val="00DA41B1"/>
    <w:rsid w:val="00DA687B"/>
    <w:rsid w:val="00DA6C97"/>
    <w:rsid w:val="00DB01A7"/>
    <w:rsid w:val="00DB03C9"/>
    <w:rsid w:val="00DB0602"/>
    <w:rsid w:val="00DB10F0"/>
    <w:rsid w:val="00DB26AF"/>
    <w:rsid w:val="00DB2BCC"/>
    <w:rsid w:val="00DB3E17"/>
    <w:rsid w:val="00DB41B7"/>
    <w:rsid w:val="00DB4273"/>
    <w:rsid w:val="00DB4CC7"/>
    <w:rsid w:val="00DB64C8"/>
    <w:rsid w:val="00DB6D02"/>
    <w:rsid w:val="00DC1B3F"/>
    <w:rsid w:val="00DC30A1"/>
    <w:rsid w:val="00DC3470"/>
    <w:rsid w:val="00DC39B5"/>
    <w:rsid w:val="00DC5332"/>
    <w:rsid w:val="00DC567F"/>
    <w:rsid w:val="00DC59F5"/>
    <w:rsid w:val="00DC5F8C"/>
    <w:rsid w:val="00DC6663"/>
    <w:rsid w:val="00DC6ACE"/>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721"/>
    <w:rsid w:val="00DE7B31"/>
    <w:rsid w:val="00DE7F8F"/>
    <w:rsid w:val="00DF0027"/>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073AE"/>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AF5"/>
    <w:rsid w:val="00E25D59"/>
    <w:rsid w:val="00E2620A"/>
    <w:rsid w:val="00E26A48"/>
    <w:rsid w:val="00E26DCE"/>
    <w:rsid w:val="00E30D12"/>
    <w:rsid w:val="00E3122C"/>
    <w:rsid w:val="00E31A0F"/>
    <w:rsid w:val="00E31DD7"/>
    <w:rsid w:val="00E326DD"/>
    <w:rsid w:val="00E327B8"/>
    <w:rsid w:val="00E33246"/>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348C"/>
    <w:rsid w:val="00E538EA"/>
    <w:rsid w:val="00E53C12"/>
    <w:rsid w:val="00E54297"/>
    <w:rsid w:val="00E54B2C"/>
    <w:rsid w:val="00E5510F"/>
    <w:rsid w:val="00E573B8"/>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0C14"/>
    <w:rsid w:val="00E81683"/>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6F67"/>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197"/>
    <w:rsid w:val="00ED4C1D"/>
    <w:rsid w:val="00ED533F"/>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7B6"/>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11D"/>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218"/>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60DF"/>
    <w:rsid w:val="00F47D24"/>
    <w:rsid w:val="00F50E0A"/>
    <w:rsid w:val="00F51B3A"/>
    <w:rsid w:val="00F531EF"/>
    <w:rsid w:val="00F5340B"/>
    <w:rsid w:val="00F53525"/>
    <w:rsid w:val="00F546F2"/>
    <w:rsid w:val="00F5526F"/>
    <w:rsid w:val="00F55654"/>
    <w:rsid w:val="00F556B0"/>
    <w:rsid w:val="00F562EA"/>
    <w:rsid w:val="00F564D2"/>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5BFE"/>
    <w:rsid w:val="00F7609B"/>
    <w:rsid w:val="00F8049A"/>
    <w:rsid w:val="00F825AC"/>
    <w:rsid w:val="00F82623"/>
    <w:rsid w:val="00F839B3"/>
    <w:rsid w:val="00F83B76"/>
    <w:rsid w:val="00F8462A"/>
    <w:rsid w:val="00F846BD"/>
    <w:rsid w:val="00F85AE8"/>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A0C"/>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AC7"/>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84@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45712-B457-4537-A148-BD64475FC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60</Pages>
  <Words>19863</Words>
  <Characters>113220</Characters>
  <Application>Microsoft Office Word</Application>
  <DocSecurity>0</DocSecurity>
  <Lines>943</Lines>
  <Paragraphs>265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132818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149</cp:revision>
  <cp:lastPrinted>2018-02-16T07:12:00Z</cp:lastPrinted>
  <dcterms:created xsi:type="dcterms:W3CDTF">2025-03-04T12:44:00Z</dcterms:created>
  <dcterms:modified xsi:type="dcterms:W3CDTF">2025-11-28T06:29:00Z</dcterms:modified>
</cp:coreProperties>
</file>